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567BC" w14:textId="77777777" w:rsidR="00147DCD" w:rsidRDefault="00273C41">
      <w:pPr>
        <w:spacing w:before="240" w:after="240"/>
        <w:rPr>
          <w:b/>
          <w:u w:val="single"/>
        </w:rPr>
      </w:pPr>
      <w:r>
        <w:rPr>
          <w:b/>
          <w:u w:val="single"/>
        </w:rPr>
        <w:t xml:space="preserve">Introduction and </w:t>
      </w:r>
      <w:commentRangeStart w:id="0"/>
      <w:r>
        <w:rPr>
          <w:b/>
          <w:u w:val="single"/>
        </w:rPr>
        <w:t>Background</w:t>
      </w:r>
      <w:commentRangeEnd w:id="0"/>
      <w:r w:rsidR="00F61419">
        <w:rPr>
          <w:rStyle w:val="CommentReference"/>
        </w:rPr>
        <w:commentReference w:id="0"/>
      </w:r>
    </w:p>
    <w:p w14:paraId="75D567BD" w14:textId="344BE507" w:rsidR="00147DCD" w:rsidRDefault="00273C41">
      <w:pPr>
        <w:spacing w:before="240" w:after="240"/>
      </w:pPr>
      <w:r>
        <w:t>The Grid Modernization Advisory Council (GMAC) was established by An Act Driving Clean Energy and Offshore Wind (the Climate Act)</w:t>
      </w:r>
      <w:r w:rsidR="003B4428">
        <w:rPr>
          <w:rStyle w:val="FootnoteReference"/>
        </w:rPr>
        <w:footnoteReference w:id="2"/>
      </w:r>
      <w:r>
        <w:t xml:space="preserve"> and is charged with reviewing and providing recommendations to the state investor-owned electric distribution companies (EDCs) regarding their electric-sector modernization plans (ESMPs). As Massachusetts continues its leadership in reducing </w:t>
      </w:r>
      <w:r w:rsidRPr="00565D84">
        <w:t>greenhouse gas (GHG) emissions with the commitment to achieve Net Zero emissions in 2050</w:t>
      </w:r>
      <w:r w:rsidR="00565D84" w:rsidRPr="00565D84">
        <w:rPr>
          <w:rStyle w:val="normaltextrun"/>
          <w:shd w:val="clear" w:color="auto" w:fill="FFFFFF"/>
        </w:rPr>
        <w:t>, it will increasingly rely on an expanded role for the electric power system to meet those goals.</w:t>
      </w:r>
      <w:r w:rsidRPr="00565D84">
        <w:rPr>
          <w:vertAlign w:val="superscript"/>
        </w:rPr>
        <w:footnoteReference w:id="3"/>
      </w:r>
      <w:r w:rsidRPr="00565D84">
        <w:t xml:space="preserve"> </w:t>
      </w:r>
      <w:r w:rsidR="00565D84">
        <w:t xml:space="preserve"> T</w:t>
      </w:r>
      <w:r w:rsidRPr="00565D84">
        <w:t xml:space="preserve">he GMAC is an integral part of improving transparency and stakeholder engagement in the electric distribution </w:t>
      </w:r>
      <w:r>
        <w:t xml:space="preserve">system planning process in the Commonwealth. </w:t>
      </w:r>
    </w:p>
    <w:p w14:paraId="75D567BE" w14:textId="4FF5518B" w:rsidR="00147DCD" w:rsidRDefault="00B640C0">
      <w:pPr>
        <w:spacing w:before="240" w:after="240"/>
      </w:pPr>
      <w:r>
        <w:t xml:space="preserve">Prior to </w:t>
      </w:r>
      <w:r w:rsidR="00C9348A">
        <w:t>review of the draft ESMPs but a</w:t>
      </w:r>
      <w:r w:rsidR="00273C41">
        <w:t xml:space="preserve">fter passage of the Climate Act in 2022, the GMAC convened for the first time in March 2023. </w:t>
      </w:r>
      <w:r w:rsidR="000407D7">
        <w:t>In</w:t>
      </w:r>
      <w:r w:rsidR="00273C41">
        <w:t xml:space="preserve"> the five months</w:t>
      </w:r>
      <w:r w:rsidR="000407D7">
        <w:t xml:space="preserve"> leading up to the filing of draft ESMPs</w:t>
      </w:r>
      <w:r w:rsidR="00273C41">
        <w:t xml:space="preserve">, the GMAC hosted presentations from GMAC members, external experts, and EDC representatives on topics such as distributed energy resources (DER), interconnection challenges, cost allocation and investment alternatives, stakeholder engagement, and relevant proceedings at the Department of Public Utilities (DPU). This time allowed for engagement with subject matters pertinent to the ESMPs for GMAC members to inform their ESMP review. </w:t>
      </w:r>
      <w:r w:rsidR="008141D5">
        <w:t xml:space="preserve"> Further,</w:t>
      </w:r>
      <w:r w:rsidR="00171AF8">
        <w:t xml:space="preserve"> the EDCs and</w:t>
      </w:r>
      <w:r w:rsidR="008141D5">
        <w:t xml:space="preserve"> </w:t>
      </w:r>
      <w:r w:rsidR="0098020E">
        <w:t xml:space="preserve">GMAC members developed an outline so that the ESMPs would have a </w:t>
      </w:r>
      <w:r w:rsidR="00E75367">
        <w:t xml:space="preserve">consistent </w:t>
      </w:r>
      <w:r w:rsidR="0050593A">
        <w:t>format for ease of review by the GMAC and the DPU.</w:t>
      </w:r>
    </w:p>
    <w:p w14:paraId="5943EAC7" w14:textId="59B210FA" w:rsidR="00565D84" w:rsidRDefault="00565D84">
      <w:pPr>
        <w:spacing w:before="240" w:after="240"/>
      </w:pPr>
      <w:r>
        <w:t xml:space="preserve">The GMAC’s formal review of the first generation of draft ESMPs began on September 1, 2023, and was an intensive 80-day process. Many stakeholders supported the GMAC ESMP review process, including GMAC members and their designees, members of the public who attended meetings and provided public comment, staff of the EDCs who provided presentations and responded to questions, staff of the Department of Energy Resources (DOER), and the GMAC consultant team (Synapse Energy Economics, the Wired Group, and </w:t>
      </w:r>
      <w:proofErr w:type="spellStart"/>
      <w:r>
        <w:t>GreenerU</w:t>
      </w:r>
      <w:proofErr w:type="spellEnd"/>
      <w:r>
        <w:t>).</w:t>
      </w:r>
    </w:p>
    <w:p w14:paraId="75D567BF" w14:textId="75FAD2CF" w:rsidR="00147DCD" w:rsidRDefault="00273C41">
      <w:pPr>
        <w:spacing w:before="240" w:after="240"/>
      </w:pPr>
      <w:r>
        <w:t>After receiving the draft ESMPs on September 1, 2023, the GMAC met on a biweekly basis to perform a rigorous and comprehensive review of the draft plans. Each GMAC meeting was structured to allow for consultant summary presentations and GMAC discussion on ESMP sections. An Executive Committee of the GMAC was established and held monthly meetings to provide direction for the GMAC review and develop</w:t>
      </w:r>
      <w:r w:rsidR="0001026E">
        <w:t>ment</w:t>
      </w:r>
      <w:r>
        <w:t xml:space="preserve"> processes to develop final recommendations to the EDCs. At the September 14, 2023, meeting, the GMAC approved an Equity Working Group </w:t>
      </w:r>
      <w:r w:rsidR="0001026E">
        <w:t>C</w:t>
      </w:r>
      <w:r>
        <w:t>harter and membership. This subcommittee of seven voting members and one non-voting EDC representative met four times over the course of the GMAC review period and provided oral and written recommendations.</w:t>
      </w:r>
    </w:p>
    <w:p w14:paraId="75D567C0" w14:textId="07CBA4B1" w:rsidR="00147DCD" w:rsidRPr="00516C58" w:rsidRDefault="00273C41">
      <w:pPr>
        <w:spacing w:before="240"/>
      </w:pPr>
      <w:r>
        <w:lastRenderedPageBreak/>
        <w:t>The GMAC also convened a joint meeting with the Clean Energy Transmission Working Group</w:t>
      </w:r>
      <w:r w:rsidR="0094041E">
        <w:t xml:space="preserve"> (CETWG)</w:t>
      </w:r>
      <w:r>
        <w:rPr>
          <w:vertAlign w:val="superscript"/>
        </w:rPr>
        <w:footnoteReference w:id="4"/>
      </w:r>
      <w:r>
        <w:t xml:space="preserve"> on October 13, 2023</w:t>
      </w:r>
      <w:r w:rsidR="00565D84">
        <w:t>, required by the Climate Act,</w:t>
      </w:r>
      <w:r>
        <w:t xml:space="preserve"> to discuss related distribution and transmission challenges and strategies with grid modernization. </w:t>
      </w:r>
      <w:r w:rsidR="0001026E" w:rsidRPr="00516C58">
        <w:rPr>
          <w:rStyle w:val="normaltextrun"/>
          <w:shd w:val="clear" w:color="auto" w:fill="FFFFFF"/>
          <w:rPrChange w:id="4" w:author="Kate Tohme" w:date="2024-02-19T14:07:00Z">
            <w:rPr>
              <w:rStyle w:val="normaltextrun"/>
              <w:color w:val="D13438"/>
              <w:u w:val="single"/>
              <w:shd w:val="clear" w:color="auto" w:fill="FFFFFF"/>
            </w:rPr>
          </w:rPrChange>
        </w:rPr>
        <w:t>During the joint meeting, presentations were made by three GMAC Members highlighting issues impacting both the distribution and transmission systems.</w:t>
      </w:r>
    </w:p>
    <w:p w14:paraId="75D567C1" w14:textId="77777777" w:rsidR="00147DCD" w:rsidRDefault="00273C41">
      <w:pPr>
        <w:spacing w:before="240" w:after="240"/>
      </w:pPr>
      <w:r w:rsidRPr="00516C58">
        <w:t xml:space="preserve">The GMAC’s stakeholder engagement process </w:t>
      </w:r>
      <w:r>
        <w:t xml:space="preserve">consisted of multiple opportunities for the </w:t>
      </w:r>
      <w:proofErr w:type="gramStart"/>
      <w:r>
        <w:t>general public</w:t>
      </w:r>
      <w:proofErr w:type="gramEnd"/>
      <w:r>
        <w:t xml:space="preserve"> to provide oral or written feedback to the GMAC throughout its review of the ESMPs. From March through August, the GMAC reserved meeting time for public comment. Written public </w:t>
      </w:r>
      <w:proofErr w:type="gramStart"/>
      <w:r>
        <w:t>comment was</w:t>
      </w:r>
      <w:proofErr w:type="gramEnd"/>
      <w:r>
        <w:t xml:space="preserve"> accepted at any time to the GMAC email inbox, administered by DOER, and submitted comments were posted on the GMAC website. Emails with information on the GMAC review process and public comment opportunities were sent out to a listserv of 1,000+ interested stakeholders during the review period.</w:t>
      </w:r>
    </w:p>
    <w:p w14:paraId="75D567C2" w14:textId="327636C0" w:rsidR="00147DCD" w:rsidRDefault="00273C41">
      <w:pPr>
        <w:spacing w:before="240" w:after="240"/>
      </w:pPr>
      <w:r>
        <w:t xml:space="preserve">Additionally, the GMAC hosted two public listening sessions where members of the public were invited to address the GMAC with any comments or concerns on the ESMPs. A brief presentation on the GMAC process and overview of the ESMPs was provided at the listening sessions and language interpretation services were provided.  </w:t>
      </w:r>
    </w:p>
    <w:p w14:paraId="456851A6" w14:textId="2A1FC373" w:rsidR="0001026E" w:rsidRPr="00DA4E5A" w:rsidRDefault="0001026E">
      <w:pPr>
        <w:spacing w:before="240" w:after="240"/>
      </w:pPr>
      <w:r w:rsidRPr="00DA4E5A">
        <w:rPr>
          <w:rStyle w:val="normaltextrun"/>
          <w:shd w:val="clear" w:color="auto" w:fill="FFFFFF"/>
          <w:rPrChange w:id="5" w:author="Kate Tohme" w:date="2024-02-19T14:07:00Z">
            <w:rPr>
              <w:rStyle w:val="normaltextrun"/>
              <w:color w:val="D13438"/>
              <w:u w:val="single"/>
              <w:shd w:val="clear" w:color="auto" w:fill="FFFFFF"/>
            </w:rPr>
          </w:rPrChange>
        </w:rPr>
        <w:t xml:space="preserve">Due to timing, </w:t>
      </w:r>
      <w:proofErr w:type="gramStart"/>
      <w:r w:rsidRPr="00DA4E5A">
        <w:rPr>
          <w:rStyle w:val="normaltextrun"/>
          <w:shd w:val="clear" w:color="auto" w:fill="FFFFFF"/>
          <w:rPrChange w:id="6" w:author="Kate Tohme" w:date="2024-02-19T14:07:00Z">
            <w:rPr>
              <w:rStyle w:val="normaltextrun"/>
              <w:color w:val="D13438"/>
              <w:u w:val="single"/>
              <w:shd w:val="clear" w:color="auto" w:fill="FFFFFF"/>
            </w:rPr>
          </w:rPrChange>
        </w:rPr>
        <w:t>the GMAC’s</w:t>
      </w:r>
      <w:proofErr w:type="gramEnd"/>
      <w:r w:rsidRPr="00DA4E5A">
        <w:rPr>
          <w:rStyle w:val="normaltextrun"/>
          <w:shd w:val="clear" w:color="auto" w:fill="FFFFFF"/>
          <w:rPrChange w:id="7" w:author="Kate Tohme" w:date="2024-02-19T14:07:00Z">
            <w:rPr>
              <w:rStyle w:val="normaltextrun"/>
              <w:color w:val="D13438"/>
              <w:u w:val="single"/>
              <w:shd w:val="clear" w:color="auto" w:fill="FFFFFF"/>
            </w:rPr>
          </w:rPrChange>
        </w:rPr>
        <w:t xml:space="preserve"> comments to the utilities were submitted ahead of the release of Order 20-80. As such, the GMAC and EDC did not substantively discuss how processes and topics might interrelated in the same way the CETWG, energy efficiency plans and other processes were treated during GMAC meetings.</w:t>
      </w:r>
      <w:r w:rsidRPr="00DA4E5A">
        <w:rPr>
          <w:rStyle w:val="eop"/>
          <w:shd w:val="clear" w:color="auto" w:fill="FFFFFF"/>
          <w:rPrChange w:id="8" w:author="Kate Tohme" w:date="2024-02-19T14:07:00Z">
            <w:rPr>
              <w:rStyle w:val="eop"/>
              <w:color w:val="000000"/>
              <w:shd w:val="clear" w:color="auto" w:fill="FFFFFF"/>
            </w:rPr>
          </w:rPrChange>
        </w:rPr>
        <w:t> </w:t>
      </w:r>
    </w:p>
    <w:p w14:paraId="75D567C3" w14:textId="7C1F3EC9" w:rsidR="00147DCD" w:rsidRDefault="00273C41">
      <w:r>
        <w:t xml:space="preserve">The GMAC website serves as a repository for all documents of the GMAC, including meeting presentations, </w:t>
      </w:r>
      <w:r w:rsidR="00171AF8">
        <w:t xml:space="preserve">and meeting agendas </w:t>
      </w:r>
      <w:r w:rsidR="00086E54">
        <w:t xml:space="preserve">and </w:t>
      </w:r>
      <w:r>
        <w:t>minutes in English and Spanish.</w:t>
      </w:r>
      <w:r>
        <w:rPr>
          <w:vertAlign w:val="superscript"/>
        </w:rPr>
        <w:footnoteReference w:id="5"/>
      </w:r>
      <w:r>
        <w:t xml:space="preserve"> </w:t>
      </w:r>
    </w:p>
    <w:p w14:paraId="75D567C4" w14:textId="77777777" w:rsidR="00147DCD" w:rsidRDefault="00147DCD"/>
    <w:p w14:paraId="75D567C5" w14:textId="77777777" w:rsidR="00147DCD" w:rsidRDefault="00273C41">
      <w:pPr>
        <w:rPr>
          <w:b/>
          <w:u w:val="single"/>
        </w:rPr>
      </w:pPr>
      <w:r>
        <w:rPr>
          <w:b/>
          <w:u w:val="single"/>
        </w:rPr>
        <w:t>Procedural Comments</w:t>
      </w:r>
    </w:p>
    <w:p w14:paraId="75D567C6" w14:textId="77777777" w:rsidR="00147DCD" w:rsidRDefault="00147DCD">
      <w:pPr>
        <w:rPr>
          <w:b/>
          <w:u w:val="single"/>
        </w:rPr>
      </w:pPr>
    </w:p>
    <w:p w14:paraId="75D567C7" w14:textId="41FBC788" w:rsidR="00147DCD" w:rsidRDefault="00273C41">
      <w:r>
        <w:t>The ESMP process is novel in its conception through law</w:t>
      </w:r>
      <w:r w:rsidR="00BD20C2">
        <w:t>, which requires evolution of</w:t>
      </w:r>
      <w:r>
        <w:t xml:space="preserve"> the process to learn from its execution and accommodate the realities of implementing such a comprehensive and voluminous undertaking.  Through</w:t>
      </w:r>
      <w:r w:rsidR="002E7917">
        <w:t>out the</w:t>
      </w:r>
      <w:r>
        <w:t xml:space="preserve"> preparation and review of the draft ESMPs, the GMAC gained specialized knowledge.  </w:t>
      </w:r>
      <w:r w:rsidR="006745FD">
        <w:t>T</w:t>
      </w:r>
      <w:r>
        <w:t>his knowledge was essential to equip the GMAC to fulfill its statutory duty</w:t>
      </w:r>
      <w:r w:rsidR="006745FD">
        <w:t xml:space="preserve"> to the greatest extent possible</w:t>
      </w:r>
      <w:r>
        <w:t xml:space="preserve"> and provide recommendations on the ESMP drafts to the EDCs, </w:t>
      </w:r>
      <w:r w:rsidR="006745FD">
        <w:t xml:space="preserve">and </w:t>
      </w:r>
      <w:r>
        <w:t xml:space="preserve">it also </w:t>
      </w:r>
      <w:r w:rsidR="00584DE4">
        <w:t>makes</w:t>
      </w:r>
      <w:r>
        <w:t xml:space="preserve"> the GMAC uniquely suited to provide procedural recommendations to the DPU</w:t>
      </w:r>
      <w:r w:rsidR="00EB163D">
        <w:t xml:space="preserve"> at this time</w:t>
      </w:r>
      <w:r>
        <w:t xml:space="preserve">.  The GMAC recognizes that the </w:t>
      </w:r>
      <w:r w:rsidR="009611F7">
        <w:t>compressed timeline for initial action did</w:t>
      </w:r>
      <w:r>
        <w:t xml:space="preserve"> not </w:t>
      </w:r>
      <w:r w:rsidR="009611F7">
        <w:t>afford the</w:t>
      </w:r>
      <w:r>
        <w:t xml:space="preserve"> DPU an opportunity to set procedural guidelines for the ESMP process prior to </w:t>
      </w:r>
      <w:r w:rsidR="006745FD">
        <w:t>commencement</w:t>
      </w:r>
      <w:r>
        <w:t xml:space="preserve"> of the </w:t>
      </w:r>
      <w:r w:rsidR="002F62B9">
        <w:t>inaugural</w:t>
      </w:r>
      <w:r>
        <w:t xml:space="preserve"> ESMP process.  The GMAC also recognizes that both the Council and the EDCs faced unforeseen challenges with this unprecedented process.  As such, the GMAC believes </w:t>
      </w:r>
      <w:r w:rsidR="00C63D41">
        <w:t xml:space="preserve">this proceeding </w:t>
      </w:r>
      <w:r>
        <w:t xml:space="preserve">is </w:t>
      </w:r>
      <w:r w:rsidR="00C63D41">
        <w:lastRenderedPageBreak/>
        <w:t xml:space="preserve">the </w:t>
      </w:r>
      <w:r w:rsidR="00240833">
        <w:t xml:space="preserve">most effective </w:t>
      </w:r>
      <w:r w:rsidR="0099713E">
        <w:t>vehicle for</w:t>
      </w:r>
      <w:r w:rsidR="002A0DB7">
        <w:t xml:space="preserve"> </w:t>
      </w:r>
      <w:proofErr w:type="spellStart"/>
      <w:r w:rsidR="002A0DB7">
        <w:t>for</w:t>
      </w:r>
      <w:proofErr w:type="spellEnd"/>
      <w:r>
        <w:t xml:space="preserve"> the </w:t>
      </w:r>
      <w:commentRangeStart w:id="10"/>
      <w:r>
        <w:t>DPU</w:t>
      </w:r>
      <w:commentRangeEnd w:id="10"/>
      <w:r w:rsidR="0001026E">
        <w:rPr>
          <w:rStyle w:val="CommentReference"/>
        </w:rPr>
        <w:commentReference w:id="10"/>
      </w:r>
      <w:r>
        <w:t xml:space="preserve"> </w:t>
      </w:r>
      <w:r w:rsidR="002A0DB7">
        <w:t>to</w:t>
      </w:r>
      <w:r w:rsidR="0099713E">
        <w:t xml:space="preserve"> begin to</w:t>
      </w:r>
      <w:r w:rsidR="002A0DB7">
        <w:t xml:space="preserve"> </w:t>
      </w:r>
      <w:r>
        <w:t xml:space="preserve">investigate and implement </w:t>
      </w:r>
      <w:r w:rsidR="002A0DB7">
        <w:t>the</w:t>
      </w:r>
      <w:r>
        <w:t xml:space="preserve"> rules and procedures for future ESMP iterations </w:t>
      </w:r>
      <w:r w:rsidR="0062787F">
        <w:t>so</w:t>
      </w:r>
      <w:r>
        <w:t xml:space="preserve"> the ESMP process best meet</w:t>
      </w:r>
      <w:r w:rsidR="0099713E">
        <w:t>s</w:t>
      </w:r>
      <w:r>
        <w:t xml:space="preserve"> its intended purpose under law</w:t>
      </w:r>
      <w:r w:rsidR="00DD7730">
        <w:t>, in support of</w:t>
      </w:r>
      <w:r>
        <w:t xml:space="preserve"> the Commonwealth’s clean energy policies and objectives.  With this objective in mind, the GMAC recommends the DPU consider the following procedural topics:</w:t>
      </w:r>
    </w:p>
    <w:p w14:paraId="75D567C8" w14:textId="77777777" w:rsidR="00147DCD" w:rsidRDefault="00147DCD"/>
    <w:p w14:paraId="5647DF2B" w14:textId="45390E1A" w:rsidR="00467D56" w:rsidRPr="006601A2" w:rsidRDefault="00FD5A24">
      <w:pPr>
        <w:rPr>
          <w:ins w:id="11" w:author="DOER" w:date="2024-01-25T17:04:00Z"/>
          <w:b/>
          <w:bCs/>
        </w:rPr>
      </w:pPr>
      <w:ins w:id="12" w:author="DOER" w:date="2024-01-25T17:04:00Z">
        <w:r w:rsidRPr="006601A2">
          <w:rPr>
            <w:b/>
            <w:bCs/>
          </w:rPr>
          <w:t xml:space="preserve">The </w:t>
        </w:r>
        <w:r w:rsidR="00467D56" w:rsidRPr="006601A2">
          <w:rPr>
            <w:b/>
            <w:bCs/>
          </w:rPr>
          <w:t xml:space="preserve">2028 ESMP </w:t>
        </w:r>
        <w:r w:rsidRPr="006601A2">
          <w:rPr>
            <w:b/>
            <w:bCs/>
          </w:rPr>
          <w:t>Process (“ESMP 2028”)</w:t>
        </w:r>
      </w:ins>
    </w:p>
    <w:p w14:paraId="75D567C9" w14:textId="77777777" w:rsidR="00147DCD" w:rsidRDefault="00273C41">
      <w:pPr>
        <w:numPr>
          <w:ilvl w:val="0"/>
          <w:numId w:val="1"/>
        </w:numPr>
      </w:pPr>
      <w:r>
        <w:t xml:space="preserve">The DPU should </w:t>
      </w:r>
      <w:del w:id="13" w:author="DOER" w:date="2024-01-25T17:04:00Z">
        <w:r>
          <w:delText xml:space="preserve">direct or </w:delText>
        </w:r>
      </w:del>
      <w:r>
        <w:t xml:space="preserve">set a </w:t>
      </w:r>
      <w:ins w:id="14" w:author="DOER" w:date="2024-01-25T17:04:00Z">
        <w:r w:rsidR="00AD3927">
          <w:t xml:space="preserve">minimum </w:t>
        </w:r>
      </w:ins>
      <w:r>
        <w:t xml:space="preserve">schedule </w:t>
      </w:r>
      <w:ins w:id="15" w:author="DOER" w:date="2024-01-25T17:04:00Z">
        <w:r w:rsidR="00B50D4D">
          <w:t>(subject to further refinement by the GMAC)</w:t>
        </w:r>
        <w:r>
          <w:t xml:space="preserve"> </w:t>
        </w:r>
      </w:ins>
      <w:r>
        <w:t xml:space="preserve">for the EDCs to </w:t>
      </w:r>
      <w:commentRangeStart w:id="16"/>
      <w:r>
        <w:t>engage</w:t>
      </w:r>
      <w:commentRangeEnd w:id="16"/>
      <w:r w:rsidR="00F61419">
        <w:rPr>
          <w:rStyle w:val="CommentReference"/>
        </w:rPr>
        <w:commentReference w:id="16"/>
      </w:r>
      <w:r>
        <w:t xml:space="preserve"> with the GMAC and stakeholders at least </w:t>
      </w:r>
      <w:ins w:id="17" w:author="DOER" w:date="2024-01-25T17:04:00Z">
        <w:r w:rsidR="006A5100">
          <w:t>24</w:t>
        </w:r>
      </w:ins>
      <w:del w:id="18" w:author="DOER" w:date="2024-01-25T17:04:00Z">
        <w:r>
          <w:delText>18</w:delText>
        </w:r>
      </w:del>
      <w:r>
        <w:t xml:space="preserve"> months</w:t>
      </w:r>
      <w:del w:id="19" w:author="DOER" w:date="2024-01-25T17:04:00Z">
        <w:r>
          <w:delText>- two years</w:delText>
        </w:r>
      </w:del>
      <w:r>
        <w:t xml:space="preserve"> in advance of providing a draft ESMP to the GMAC for </w:t>
      </w:r>
      <w:proofErr w:type="gramStart"/>
      <w:r>
        <w:t>review;</w:t>
      </w:r>
      <w:proofErr w:type="gramEnd"/>
    </w:p>
    <w:p w14:paraId="75D567CA" w14:textId="449B9A8D" w:rsidR="00147DCD" w:rsidRDefault="00273C41">
      <w:pPr>
        <w:numPr>
          <w:ilvl w:val="0"/>
          <w:numId w:val="1"/>
        </w:numPr>
      </w:pPr>
      <w:r>
        <w:t xml:space="preserve">The DPU should direct the EDCs to </w:t>
      </w:r>
      <w:ins w:id="20" w:author="Kate Tohme" w:date="2024-02-19T13:44:00Z">
        <w:r w:rsidR="0099713E">
          <w:t>submit</w:t>
        </w:r>
      </w:ins>
      <w:ins w:id="21" w:author="DOER" w:date="2024-01-25T17:04:00Z">
        <w:del w:id="22" w:author="Kate Tohme" w:date="2024-02-19T13:44:00Z">
          <w:r w:rsidR="00F805FD" w:rsidDel="0099713E">
            <w:delText>file</w:delText>
          </w:r>
        </w:del>
        <w:r w:rsidR="00F805FD">
          <w:t xml:space="preserve"> draft ESMPs no later than 240 days </w:t>
        </w:r>
      </w:ins>
      <w:del w:id="23" w:author="DOER" w:date="2024-01-25T17:04:00Z">
        <w:r>
          <w:delText xml:space="preserve">work together to provide a uniform method of analysis, forecasting, and scenarios for comment and discussion with the GMAC and stakeholders </w:delText>
        </w:r>
      </w:del>
      <w:ins w:id="24" w:author="Kate Tohme" w:date="2024-02-19T13:44:00Z">
        <w:r w:rsidR="0099713E">
          <w:t xml:space="preserve">before </w:t>
        </w:r>
      </w:ins>
      <w:del w:id="25" w:author="Kate Tohme" w:date="2024-02-19T13:44:00Z">
        <w:r w:rsidDel="0099713E">
          <w:delText>prior to</w:delText>
        </w:r>
      </w:del>
      <w:r>
        <w:t xml:space="preserve"> </w:t>
      </w:r>
      <w:ins w:id="26" w:author="DOER" w:date="2024-01-25T17:04:00Z">
        <w:r w:rsidR="00F805FD">
          <w:t xml:space="preserve">the </w:t>
        </w:r>
        <w:r w:rsidR="001830CB">
          <w:t>electric company</w:t>
        </w:r>
        <w:r w:rsidR="00CC1F48">
          <w:t xml:space="preserve"> </w:t>
        </w:r>
        <w:r w:rsidR="00EE601F">
          <w:t xml:space="preserve">files </w:t>
        </w:r>
      </w:ins>
      <w:del w:id="27" w:author="DOER" w:date="2024-01-25T17:04:00Z">
        <w:r>
          <w:delText xml:space="preserve">commencing analysis for </w:delText>
        </w:r>
      </w:del>
      <w:r>
        <w:t xml:space="preserve">the </w:t>
      </w:r>
      <w:ins w:id="28" w:author="DOER" w:date="2024-01-25T17:04:00Z">
        <w:r w:rsidR="00F80673">
          <w:t>plan</w:t>
        </w:r>
        <w:r w:rsidR="00000E8D">
          <w:t xml:space="preserve"> with</w:t>
        </w:r>
        <w:r w:rsidR="006C40B5">
          <w:t xml:space="preserve"> the Department</w:t>
        </w:r>
        <w:r w:rsidR="00FF465B">
          <w:t>;</w:t>
        </w:r>
      </w:ins>
      <w:del w:id="29" w:author="DOER" w:date="2024-01-25T17:04:00Z">
        <w:r>
          <w:delText>2028 ESMP process (“ESMP 2028”);</w:delText>
        </w:r>
      </w:del>
    </w:p>
    <w:p w14:paraId="75D567CB" w14:textId="4629E513" w:rsidR="00147DCD" w:rsidDel="00F61419" w:rsidRDefault="00273C41">
      <w:pPr>
        <w:numPr>
          <w:ilvl w:val="0"/>
          <w:numId w:val="1"/>
        </w:numPr>
        <w:rPr>
          <w:del w:id="30" w:author="Kate Tohme" w:date="2024-02-19T13:45:00Z"/>
        </w:rPr>
      </w:pPr>
      <w:del w:id="31" w:author="Kate Tohme" w:date="2024-02-19T13:45:00Z">
        <w:r w:rsidDel="00F61419">
          <w:delText xml:space="preserve">The DPU should assign staff to participate in engagement with the EDCs during the </w:delText>
        </w:r>
      </w:del>
      <w:ins w:id="32" w:author="DOER" w:date="2024-01-25T17:04:00Z">
        <w:del w:id="33" w:author="Kate Tohme" w:date="2024-02-19T13:45:00Z">
          <w:r w:rsidR="004F1667" w:rsidDel="00F61419">
            <w:delText>planning</w:delText>
          </w:r>
        </w:del>
      </w:ins>
      <w:del w:id="34" w:author="Kate Tohme" w:date="2024-02-19T13:45:00Z">
        <w:r w:rsidDel="00F61419">
          <w:delText xml:space="preserve">analysis process for ESMP 2028 or set a separate process providing for opportunities for EDCs and stakeholders to engage with DPU staff </w:delText>
        </w:r>
      </w:del>
      <w:ins w:id="35" w:author="DOER" w:date="2024-01-25T17:04:00Z">
        <w:del w:id="36" w:author="Kate Tohme" w:date="2024-02-19T13:45:00Z">
          <w:r w:rsidR="00EF066C" w:rsidDel="00F61419">
            <w:delText xml:space="preserve">in advance of </w:delText>
          </w:r>
          <w:r w:rsidR="008F4875" w:rsidDel="00F61419">
            <w:delText>EDC engagement with the GMAC and other stakeholders during the development of</w:delText>
          </w:r>
        </w:del>
      </w:ins>
      <w:del w:id="37" w:author="Kate Tohme" w:date="2024-02-19T13:45:00Z">
        <w:r w:rsidDel="00F61419">
          <w:delText>during the year leading up to the draft ESMP 2028;</w:delText>
        </w:r>
      </w:del>
    </w:p>
    <w:p w14:paraId="75D567CC" w14:textId="43F44349" w:rsidR="00147DCD" w:rsidRDefault="00273C41">
      <w:pPr>
        <w:numPr>
          <w:ilvl w:val="0"/>
          <w:numId w:val="1"/>
        </w:numPr>
      </w:pPr>
      <w:del w:id="38" w:author="Kate Tohme" w:date="2024-02-19T13:45:00Z">
        <w:r w:rsidDel="00F61419">
          <w:delText xml:space="preserve">The DPU should identify how the ESMP process </w:delText>
        </w:r>
      </w:del>
      <w:ins w:id="39" w:author="DOER" w:date="2024-01-25T17:04:00Z">
        <w:del w:id="40" w:author="Kate Tohme" w:date="2024-02-19T13:45:00Z">
          <w:r w:rsidR="00F600D7" w:rsidDel="00F61419">
            <w:delText>relates to</w:delText>
          </w:r>
        </w:del>
      </w:ins>
      <w:del w:id="41" w:author="Kate Tohme" w:date="2024-02-19T13:45:00Z">
        <w:r w:rsidDel="00F61419">
          <w:delText>does or does not supersede parallel proceedings</w:delText>
        </w:r>
      </w:del>
      <w:ins w:id="42" w:author="DOER" w:date="2024-01-25T17:04:00Z">
        <w:del w:id="43" w:author="Kate Tohme" w:date="2024-02-19T13:45:00Z">
          <w:r w:rsidR="00271AAB" w:rsidDel="00F61419">
            <w:delText>, including but not limited to:</w:delText>
          </w:r>
        </w:del>
      </w:ins>
      <w:del w:id="44" w:author="Kate Tohme" w:date="2024-02-19T13:45:00Z">
        <w:r w:rsidDel="00F61419">
          <w:delText xml:space="preserve"> related to electric vehicles, grid modernization, energy efficiency, DG interconnection, </w:delText>
        </w:r>
      </w:del>
      <w:ins w:id="45" w:author="DOER" w:date="2024-01-25T17:04:00Z">
        <w:del w:id="46" w:author="Kate Tohme" w:date="2024-02-19T13:45:00Z">
          <w:r w:rsidR="00281AD4" w:rsidDel="00F61419">
            <w:delText>rate design</w:delText>
          </w:r>
          <w:r w:rsidR="00C25F1A" w:rsidDel="00F61419">
            <w:delText xml:space="preserve">, </w:delText>
          </w:r>
          <w:r w:rsidR="009A2CDE" w:rsidDel="00F61419">
            <w:delText xml:space="preserve">energy burden, </w:delText>
          </w:r>
        </w:del>
      </w:ins>
      <w:del w:id="47" w:author="Kate Tohme" w:date="2024-02-19T13:45:00Z">
        <w:r w:rsidDel="00F61419">
          <w:delText>and integrated gas-electric planning;</w:delText>
        </w:r>
      </w:del>
    </w:p>
    <w:p w14:paraId="3EACFE91" w14:textId="756B35BF" w:rsidR="0001026E" w:rsidRDefault="0001026E">
      <w:pPr>
        <w:numPr>
          <w:ilvl w:val="0"/>
          <w:numId w:val="1"/>
        </w:numPr>
      </w:pPr>
      <w:commentRangeStart w:id="48"/>
      <w:r>
        <w:rPr>
          <w:rStyle w:val="normaltextrun"/>
          <w:color w:val="D13438"/>
          <w:u w:val="single"/>
          <w:shd w:val="clear" w:color="auto" w:fill="FFFFFF"/>
        </w:rPr>
        <w:t>The DPU should clarify how the ESMP process and ESMP stakeholders should coordinate with the Climate Compliance Plan process specified by Order 20-80 due in 2025;</w:t>
      </w:r>
      <w:r>
        <w:rPr>
          <w:rStyle w:val="eop"/>
          <w:color w:val="000000"/>
          <w:shd w:val="clear" w:color="auto" w:fill="FFFFFF"/>
        </w:rPr>
        <w:t> </w:t>
      </w:r>
      <w:commentRangeEnd w:id="48"/>
      <w:r w:rsidR="00F61419">
        <w:rPr>
          <w:rStyle w:val="CommentReference"/>
        </w:rPr>
        <w:commentReference w:id="48"/>
      </w:r>
    </w:p>
    <w:p w14:paraId="75D567CD" w14:textId="77777777" w:rsidR="00147DCD" w:rsidRDefault="00273C41">
      <w:pPr>
        <w:numPr>
          <w:ilvl w:val="0"/>
          <w:numId w:val="1"/>
        </w:numPr>
        <w:rPr>
          <w:del w:id="49" w:author="DOER" w:date="2024-01-25T17:04:00Z"/>
        </w:rPr>
      </w:pPr>
      <w:del w:id="50" w:author="DOER" w:date="2024-01-25T17:04:00Z">
        <w:r>
          <w:delText>The DPU should clarify how separate related stakeholder groups should work with the GMAC and the EDCs to participate in the analysis and review process for ESMP 2028;</w:delText>
        </w:r>
      </w:del>
    </w:p>
    <w:p w14:paraId="75D567CE" w14:textId="77777777" w:rsidR="00147DCD" w:rsidRDefault="00273C41">
      <w:pPr>
        <w:numPr>
          <w:ilvl w:val="0"/>
          <w:numId w:val="1"/>
        </w:numPr>
        <w:rPr>
          <w:del w:id="51" w:author="DOER" w:date="2024-01-25T17:04:00Z"/>
        </w:rPr>
      </w:pPr>
      <w:del w:id="52" w:author="DOER" w:date="2024-01-25T17:04:00Z">
        <w:r>
          <w:delText>The DPU should set minimum stakeholder engagement requirements for the EDCs starting at one year prior to submittal of the draft ESMP to the GMAC;</w:delText>
        </w:r>
      </w:del>
    </w:p>
    <w:p w14:paraId="75D567CF" w14:textId="49E4DBAC" w:rsidR="00147DCD" w:rsidRDefault="00273C41">
      <w:pPr>
        <w:numPr>
          <w:ilvl w:val="0"/>
          <w:numId w:val="1"/>
        </w:numPr>
        <w:rPr>
          <w:del w:id="53" w:author="DOER" w:date="2024-01-25T17:04:00Z"/>
        </w:rPr>
      </w:pPr>
      <w:del w:id="54" w:author="DOER" w:date="2024-01-25T17:04:00Z">
        <w:r>
          <w:delText xml:space="preserve">The process for GMAC draft ESMP review and EDC incorporation of GMAC recommendations should be extended by a minimum of </w:delText>
        </w:r>
      </w:del>
      <w:del w:id="55" w:author="Kate Tohme" w:date="2024-01-31T13:58:00Z">
        <w:r w:rsidR="0001026E" w:rsidDel="0001026E">
          <w:delText>three</w:delText>
        </w:r>
        <w:r w:rsidDel="0001026E">
          <w:delText xml:space="preserve"> </w:delText>
        </w:r>
      </w:del>
      <w:del w:id="56" w:author="DOER" w:date="2024-01-25T17:04:00Z">
        <w:r>
          <w:delText>months;</w:delText>
        </w:r>
      </w:del>
    </w:p>
    <w:p w14:paraId="75D567D0" w14:textId="77777777" w:rsidR="00147DCD" w:rsidRDefault="00273C41">
      <w:pPr>
        <w:numPr>
          <w:ilvl w:val="0"/>
          <w:numId w:val="1"/>
        </w:numPr>
        <w:rPr>
          <w:moveFrom w:id="57" w:author="DOER" w:date="2024-01-25T17:04:00Z"/>
        </w:rPr>
      </w:pPr>
      <w:moveFromRangeStart w:id="58" w:author="DOER" w:date="2024-01-25T17:04:00Z" w:name="move157094663"/>
      <w:moveFrom w:id="59" w:author="DOER" w:date="2024-01-25T17:04:00Z">
        <w:r>
          <w:t>The DPU should set requirements for uniform filing formats and minimum filing requirements for ESMP 2028 based on GMAC, EDC and stakeholder input and experience in the adjudicatory proceedings;</w:t>
        </w:r>
      </w:moveFrom>
    </w:p>
    <w:moveFromRangeEnd w:id="58"/>
    <w:p w14:paraId="75D567D1" w14:textId="77777777" w:rsidR="00147DCD" w:rsidRDefault="00273C41">
      <w:pPr>
        <w:numPr>
          <w:ilvl w:val="0"/>
          <w:numId w:val="1"/>
        </w:numPr>
        <w:rPr>
          <w:del w:id="60" w:author="DOER" w:date="2024-01-25T17:04:00Z"/>
        </w:rPr>
      </w:pPr>
      <w:del w:id="61" w:author="DOER" w:date="2024-01-25T17:04:00Z">
        <w:r>
          <w:delText>The DPU should direct the EDCs to clearly identify the topics and areas of analysis that were not possible to conduct or include in this first ESMP process due to time constraints and indicate whether they intend to include specific additional items and information in ESMP 2028;</w:delText>
        </w:r>
      </w:del>
    </w:p>
    <w:p w14:paraId="75D567D2" w14:textId="2900A868" w:rsidR="00147DCD" w:rsidDel="00F61419" w:rsidRDefault="00273C41">
      <w:pPr>
        <w:numPr>
          <w:ilvl w:val="0"/>
          <w:numId w:val="1"/>
        </w:numPr>
        <w:rPr>
          <w:del w:id="62" w:author="Kate Tohme" w:date="2024-02-19T13:46:00Z"/>
        </w:rPr>
      </w:pPr>
      <w:del w:id="63" w:author="Kate Tohme" w:date="2024-02-19T13:46:00Z">
        <w:r w:rsidDel="00F61419">
          <w:delText>The DPU should direct the EDCs to provide proposals for additional processes needed for any topics identified in its ESMP analysis that would benefit from investigation or stakeholder collaboration in the interim between this ESMP process and ESMP 2028 or that cannot be fully adjudicated in this ESMP process due to time constraints; and</w:delText>
        </w:r>
      </w:del>
    </w:p>
    <w:p w14:paraId="75D567D3" w14:textId="77777777" w:rsidR="00147DCD" w:rsidRDefault="00273C41">
      <w:pPr>
        <w:numPr>
          <w:ilvl w:val="0"/>
          <w:numId w:val="1"/>
        </w:numPr>
        <w:rPr>
          <w:del w:id="64" w:author="DOER" w:date="2024-01-25T17:04:00Z"/>
        </w:rPr>
      </w:pPr>
      <w:moveFromRangeStart w:id="65" w:author="DOER" w:date="2024-01-25T17:04:00Z" w:name="move157094664"/>
      <w:moveFrom w:id="66" w:author="DOER" w:date="2024-01-25T17:04:00Z">
        <w:r>
          <w:lastRenderedPageBreak/>
          <w:t>The DPU should direct the EDCs to provide reporting on the transmission infrastructure upgrades associated with the ESMPs to allow for transparency of the associated transmission analysis and cost estimates in alignment with the distribution investments proposed in the ESMPs.</w:t>
        </w:r>
      </w:moveFrom>
      <w:moveFromRangeEnd w:id="65"/>
      <w:ins w:id="67" w:author="DOER" w:date="2024-01-25T17:04:00Z">
        <w:r w:rsidR="0007713C">
          <w:t>however, such</w:t>
        </w:r>
        <w:r w:rsidR="00385889">
          <w:t xml:space="preserve"> additional processes should not limit the GMAC’s scope of analysis, examination, or discussion </w:t>
        </w:r>
        <w:proofErr w:type="spellStart"/>
        <w:r w:rsidR="00385889">
          <w:t>top</w:t>
        </w:r>
        <w:r w:rsidR="007212F9">
          <w:t>i</w:t>
        </w:r>
        <w:r w:rsidR="00385889">
          <w:t>cs;</w:t>
        </w:r>
      </w:ins>
    </w:p>
    <w:p w14:paraId="75D567D4" w14:textId="77777777" w:rsidR="00147DCD" w:rsidRDefault="00147DCD">
      <w:pPr>
        <w:shd w:val="clear" w:color="auto" w:fill="FFFFFF"/>
        <w:rPr>
          <w:del w:id="68" w:author="DOER" w:date="2024-01-25T17:04:00Z"/>
        </w:rPr>
      </w:pPr>
    </w:p>
    <w:p w14:paraId="75D567D5" w14:textId="77777777" w:rsidR="00147DCD" w:rsidRDefault="00147DCD">
      <w:pPr>
        <w:shd w:val="clear" w:color="auto" w:fill="FFFFFF"/>
        <w:rPr>
          <w:del w:id="69" w:author="DOER" w:date="2024-01-25T17:04:00Z"/>
        </w:rPr>
      </w:pPr>
    </w:p>
    <w:p w14:paraId="1415D4B3" w14:textId="30492FD4" w:rsidR="0017046C" w:rsidDel="00F61419" w:rsidRDefault="0017046C" w:rsidP="00416836">
      <w:pPr>
        <w:numPr>
          <w:ilvl w:val="0"/>
          <w:numId w:val="1"/>
        </w:numPr>
        <w:rPr>
          <w:ins w:id="70" w:author="DOER" w:date="2024-01-25T17:04:00Z"/>
          <w:del w:id="71" w:author="Kate Tohme" w:date="2024-02-19T13:48:00Z"/>
        </w:rPr>
      </w:pPr>
    </w:p>
    <w:p w14:paraId="0C8C4DAA" w14:textId="547E0B93" w:rsidR="00FD5A24" w:rsidDel="00F61419" w:rsidRDefault="00FD5A24" w:rsidP="00FD5A24">
      <w:pPr>
        <w:numPr>
          <w:ilvl w:val="0"/>
          <w:numId w:val="1"/>
        </w:numPr>
        <w:rPr>
          <w:ins w:id="72" w:author="DOER" w:date="2024-01-25T17:04:00Z"/>
          <w:del w:id="73" w:author="Kate Tohme" w:date="2024-02-19T13:48:00Z"/>
        </w:rPr>
      </w:pPr>
      <w:ins w:id="74" w:author="DOER" w:date="2024-01-25T17:04:00Z">
        <w:del w:id="75" w:author="Kate Tohme" w:date="2024-02-19T13:48:00Z">
          <w:r w:rsidDel="00F61419">
            <w:delText>The DPU should direct the EDCs to work together to provide a uniform method of analysis, forecasting, and scenarios for comment and discussion with the GMAC and stakeholders prior to commencing analysis for the ESMP 2028</w:delText>
          </w:r>
          <w:r w:rsidR="003300F9" w:rsidDel="00F61419">
            <w:delText xml:space="preserve">, including through the utilization of technical sessions </w:delText>
          </w:r>
          <w:r w:rsidR="00932131" w:rsidDel="00F61419">
            <w:delText>jointly convened by the Department and GMAC</w:delText>
          </w:r>
          <w:r w:rsidDel="00F61419">
            <w:delText>;</w:delText>
          </w:r>
        </w:del>
      </w:ins>
    </w:p>
    <w:p w14:paraId="2D715AB2" w14:textId="0E57316C" w:rsidR="0001256B" w:rsidRDefault="0001256B" w:rsidP="0001256B">
      <w:pPr>
        <w:numPr>
          <w:ilvl w:val="0"/>
          <w:numId w:val="1"/>
        </w:numPr>
        <w:rPr>
          <w:ins w:id="76" w:author="DOER" w:date="2024-01-25T17:04:00Z"/>
        </w:rPr>
      </w:pPr>
      <w:ins w:id="77" w:author="DOER" w:date="2024-01-25T17:04:00Z">
        <w:r>
          <w:t>The</w:t>
        </w:r>
        <w:proofErr w:type="spellEnd"/>
        <w:r>
          <w:t xml:space="preserve"> DPU should direct the EDCs to utilize standardized terms and formats </w:t>
        </w:r>
        <w:r w:rsidR="00573555">
          <w:t xml:space="preserve">across their </w:t>
        </w:r>
        <w:r w:rsidR="004A04FF">
          <w:t xml:space="preserve">2028 ESMPs, including for </w:t>
        </w:r>
        <w:r>
          <w:t>clearly describ</w:t>
        </w:r>
        <w:r w:rsidR="004A04FF">
          <w:t>ing</w:t>
        </w:r>
        <w:r>
          <w:t xml:space="preserve"> and summariz</w:t>
        </w:r>
        <w:r w:rsidR="004A04FF">
          <w:t>ing</w:t>
        </w:r>
        <w:r>
          <w:t xml:space="preserve"> implementation plans and investments</w:t>
        </w:r>
        <w:r w:rsidR="004A04FF">
          <w:t>.</w:t>
        </w:r>
      </w:ins>
    </w:p>
    <w:p w14:paraId="0EA5C4C5" w14:textId="77777777" w:rsidR="006A5100" w:rsidRDefault="006A5100" w:rsidP="006A5100">
      <w:pPr>
        <w:ind w:left="720"/>
        <w:rPr>
          <w:ins w:id="78" w:author="DOER" w:date="2024-01-25T17:04:00Z"/>
        </w:rPr>
      </w:pPr>
    </w:p>
    <w:p w14:paraId="263B6900" w14:textId="77777777" w:rsidR="00147DCD" w:rsidRPr="006601A2" w:rsidRDefault="006A5100">
      <w:pPr>
        <w:rPr>
          <w:ins w:id="79" w:author="DOER" w:date="2024-01-25T17:04:00Z"/>
          <w:b/>
          <w:bCs/>
        </w:rPr>
      </w:pPr>
      <w:ins w:id="80" w:author="DOER" w:date="2024-01-25T17:04:00Z">
        <w:r w:rsidRPr="006601A2">
          <w:rPr>
            <w:b/>
            <w:bCs/>
          </w:rPr>
          <w:t>Filing Requirements for ESMP 2028</w:t>
        </w:r>
      </w:ins>
    </w:p>
    <w:p w14:paraId="0FAAEDFC" w14:textId="6AB2DCA1" w:rsidR="00147DCD" w:rsidRDefault="00273C41">
      <w:pPr>
        <w:numPr>
          <w:ilvl w:val="0"/>
          <w:numId w:val="1"/>
        </w:numPr>
        <w:rPr>
          <w:moveTo w:id="81" w:author="DOER" w:date="2024-01-25T17:04:00Z"/>
        </w:rPr>
      </w:pPr>
      <w:moveToRangeStart w:id="82" w:author="DOER" w:date="2024-01-25T17:04:00Z" w:name="move157094663"/>
      <w:moveTo w:id="83" w:author="DOER" w:date="2024-01-25T17:04:00Z">
        <w:r>
          <w:t xml:space="preserve">The DPU should set requirements for </w:t>
        </w:r>
        <w:commentRangeStart w:id="84"/>
        <w:r>
          <w:t xml:space="preserve">uniform filing </w:t>
        </w:r>
      </w:moveTo>
      <w:commentRangeEnd w:id="84"/>
      <w:r w:rsidR="007C2728">
        <w:rPr>
          <w:rStyle w:val="CommentReference"/>
        </w:rPr>
        <w:commentReference w:id="84"/>
      </w:r>
      <w:moveTo w:id="85" w:author="DOER" w:date="2024-01-25T17:04:00Z">
        <w:r>
          <w:t>formats and minimum filing requirements for ESMP 2028 based on GMAC, EDC</w:t>
        </w:r>
      </w:moveTo>
      <w:r w:rsidR="00416836">
        <w:t>,</w:t>
      </w:r>
      <w:moveTo w:id="86" w:author="DOER" w:date="2024-01-25T17:04:00Z">
        <w:r>
          <w:t xml:space="preserve"> and stakeholder input and experience in the adjudicatory </w:t>
        </w:r>
        <w:proofErr w:type="gramStart"/>
        <w:r>
          <w:t>proceedings;</w:t>
        </w:r>
        <w:proofErr w:type="gramEnd"/>
      </w:moveTo>
    </w:p>
    <w:p w14:paraId="24ADF9EB" w14:textId="14DA7F40" w:rsidR="00291754" w:rsidRDefault="00273C41" w:rsidP="00D13B45">
      <w:pPr>
        <w:numPr>
          <w:ilvl w:val="0"/>
          <w:numId w:val="1"/>
        </w:numPr>
        <w:rPr>
          <w:ins w:id="87" w:author="DOER" w:date="2024-01-25T17:04:00Z"/>
        </w:rPr>
      </w:pPr>
      <w:moveToRangeStart w:id="88" w:author="DOER" w:date="2024-01-25T17:04:00Z" w:name="move157094664"/>
      <w:moveToRangeEnd w:id="82"/>
      <w:commentRangeStart w:id="89"/>
      <w:commentRangeStart w:id="90"/>
      <w:moveTo w:id="91" w:author="DOER" w:date="2024-01-25T17:04:00Z">
        <w:r>
          <w:t>The DPU should direct the EDCs to provide reporting on the transmission infrastructure upgrades associated with the ESMPs to allow for transparency of the associated transmission analysis and cost estimates in alignment with the distribution investments proposed in the ESMPs.</w:t>
        </w:r>
      </w:moveTo>
      <w:moveToRangeEnd w:id="88"/>
      <w:ins w:id="92" w:author="DOER" w:date="2024-01-25T17:04:00Z">
        <w:r w:rsidR="00D13B45" w:rsidRPr="00D13B45">
          <w:t xml:space="preserve"> </w:t>
        </w:r>
      </w:ins>
      <w:commentRangeEnd w:id="89"/>
      <w:r w:rsidR="00F61419">
        <w:rPr>
          <w:rStyle w:val="CommentReference"/>
        </w:rPr>
        <w:commentReference w:id="89"/>
      </w:r>
      <w:commentRangeEnd w:id="90"/>
      <w:r w:rsidR="00F61419">
        <w:rPr>
          <w:rStyle w:val="CommentReference"/>
        </w:rPr>
        <w:commentReference w:id="90"/>
      </w:r>
      <w:ins w:id="93" w:author="Kate Tohme" w:date="2024-02-19T13:54:00Z">
        <w:r w:rsidR="00F61419">
          <w:t>o</w:t>
        </w:r>
      </w:ins>
    </w:p>
    <w:p w14:paraId="329ED1AE" w14:textId="235F4468" w:rsidR="006A5100" w:rsidRDefault="00F61419" w:rsidP="00D13B45">
      <w:pPr>
        <w:ind w:left="720"/>
        <w:rPr>
          <w:ins w:id="94" w:author="DOER" w:date="2024-01-25T17:04:00Z"/>
        </w:rPr>
      </w:pPr>
      <w:ins w:id="95" w:author="Kate Tohme" w:date="2024-02-19T13:54:00Z">
        <w:r>
          <w:t>c</w:t>
        </w:r>
      </w:ins>
    </w:p>
    <w:p w14:paraId="75D567D7" w14:textId="77777777" w:rsidR="00147DCD" w:rsidRDefault="00147DCD"/>
    <w:sectPr w:rsidR="00147DCD">
      <w:headerReference w:type="default" r:id="rId15"/>
      <w:footerReference w:type="default" r:id="rId16"/>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e Tohme" w:date="2024-02-19T13:51:00Z" w:initials="KT">
    <w:p w14:paraId="335A2257" w14:textId="77777777" w:rsidR="00F61419" w:rsidRDefault="00F61419" w:rsidP="00F61419">
      <w:pPr>
        <w:pStyle w:val="CommentText"/>
      </w:pPr>
      <w:r>
        <w:rPr>
          <w:rStyle w:val="CommentReference"/>
        </w:rPr>
        <w:annotationRef/>
      </w:r>
      <w:r>
        <w:t xml:space="preserve">Consultant comment- </w:t>
      </w:r>
      <w:r>
        <w:rPr>
          <w:color w:val="333333"/>
          <w:highlight w:val="white"/>
        </w:rPr>
        <w:t>In general, the consultant team thinks that it is premature to make this request to the DPU. First, the processes related to the next ESMPs would not start until fall of 2024 at the earliest. Second, the DPU might establish a process or schedule that would constrain the GMAC process more than the GMAC wants. Third, the processes related to the next ESMPs should include robust discussion among the GMAC members, and they are all going to be very busy after Jan 29.</w:t>
      </w:r>
    </w:p>
    <w:p w14:paraId="23E41FDA" w14:textId="77777777" w:rsidR="00F61419" w:rsidRDefault="00F61419" w:rsidP="00F61419">
      <w:pPr>
        <w:pStyle w:val="CommentText"/>
      </w:pPr>
      <w:r>
        <w:rPr>
          <w:color w:val="333333"/>
          <w:highlight w:val="white"/>
        </w:rPr>
        <w:br/>
      </w:r>
    </w:p>
    <w:p w14:paraId="01A6A32C" w14:textId="77777777" w:rsidR="00F61419" w:rsidRDefault="00F61419" w:rsidP="00F61419">
      <w:pPr>
        <w:pStyle w:val="CommentText"/>
      </w:pPr>
      <w:r>
        <w:rPr>
          <w:color w:val="333333"/>
          <w:highlight w:val="white"/>
        </w:rPr>
        <w:t>Nonetheless, we support the gist of the recommendations here. We offer a few redlines and comments below, mostly to provide more clarity on what is being proposed.</w:t>
      </w:r>
    </w:p>
    <w:p w14:paraId="70CE9291" w14:textId="77777777" w:rsidR="00F61419" w:rsidRDefault="00F61419" w:rsidP="00F61419">
      <w:pPr>
        <w:pStyle w:val="CommentText"/>
      </w:pPr>
      <w:r>
        <w:rPr>
          <w:color w:val="333333"/>
          <w:highlight w:val="white"/>
        </w:rPr>
        <w:br/>
      </w:r>
    </w:p>
    <w:p w14:paraId="3FD9BEBC" w14:textId="77777777" w:rsidR="00F61419" w:rsidRDefault="00F61419" w:rsidP="00F61419">
      <w:pPr>
        <w:pStyle w:val="CommentText"/>
      </w:pPr>
      <w:r>
        <w:rPr>
          <w:color w:val="333333"/>
          <w:highlight w:val="white"/>
        </w:rPr>
        <w:t>In sum, we agree with a roughly one-year period of coordination with the GMAC in order to set up the foundation for the ESMPs, including (a) ESMP goals; (b) filing requirements; (c) how the EDCs will coordinate and use consistent terms, information, and presentation; (d) how the EDCs will comply with the CECPs and DPU Order 20-80; etc.</w:t>
      </w:r>
    </w:p>
    <w:p w14:paraId="1F7713A2" w14:textId="77777777" w:rsidR="00F61419" w:rsidRDefault="00F61419" w:rsidP="00F61419">
      <w:pPr>
        <w:pStyle w:val="CommentText"/>
      </w:pPr>
      <w:r>
        <w:rPr>
          <w:color w:val="333333"/>
          <w:highlight w:val="white"/>
        </w:rPr>
        <w:br/>
      </w:r>
    </w:p>
    <w:p w14:paraId="3638DF74" w14:textId="77777777" w:rsidR="00F61419" w:rsidRDefault="00F61419" w:rsidP="00F61419">
      <w:pPr>
        <w:pStyle w:val="CommentText"/>
      </w:pPr>
      <w:r>
        <w:rPr>
          <w:color w:val="333333"/>
          <w:highlight w:val="white"/>
        </w:rPr>
        <w:t>That would be followed by a roughly two-year period where the EDCs would prepare early draft materials and the GMAC would have a lot of opportunities to have input on the development of the ESMPs from start to finish. </w:t>
      </w:r>
    </w:p>
    <w:p w14:paraId="3EE1486C" w14:textId="77777777" w:rsidR="00F61419" w:rsidRDefault="00F61419" w:rsidP="00F61419">
      <w:pPr>
        <w:pStyle w:val="CommentText"/>
      </w:pPr>
      <w:r>
        <w:rPr>
          <w:color w:val="333333"/>
          <w:highlight w:val="white"/>
        </w:rPr>
        <w:br/>
      </w:r>
    </w:p>
    <w:p w14:paraId="26BAAB6C" w14:textId="77777777" w:rsidR="00F61419" w:rsidRDefault="00F61419" w:rsidP="00F61419">
      <w:pPr>
        <w:pStyle w:val="CommentText"/>
      </w:pPr>
      <w:r>
        <w:rPr>
          <w:color w:val="333333"/>
          <w:highlight w:val="white"/>
        </w:rPr>
        <w:t>Note that much of what you propose here is consistent with slides #64 - #66 in the consultant team slides from the 12/14 GMAC meeting.</w:t>
      </w:r>
    </w:p>
  </w:comment>
  <w:comment w:id="10" w:author="Kate Tohme" w:date="2024-01-31T13:56:00Z" w:initials="KT">
    <w:p w14:paraId="095C7C67" w14:textId="2B1B6D2C" w:rsidR="0001026E" w:rsidRDefault="0001026E" w:rsidP="0001026E">
      <w:pPr>
        <w:pStyle w:val="CommentText"/>
      </w:pPr>
      <w:r>
        <w:rPr>
          <w:rStyle w:val="CommentReference"/>
        </w:rPr>
        <w:annotationRef/>
      </w:r>
      <w:r>
        <w:t xml:space="preserve">Sarah B. recommended including here: </w:t>
      </w:r>
      <w:r>
        <w:rPr>
          <w:color w:val="D13438"/>
          <w:highlight w:val="white"/>
          <w:u w:val="single"/>
        </w:rPr>
        <w:t>, with the input and approval/support/consent of DOER,</w:t>
      </w:r>
      <w:r>
        <w:rPr>
          <w:color w:val="000000"/>
          <w:highlight w:val="white"/>
        </w:rPr>
        <w:t xml:space="preserve"> </w:t>
      </w:r>
    </w:p>
  </w:comment>
  <w:comment w:id="16" w:author="Kate Tohme" w:date="2024-02-19T13:52:00Z" w:initials="KT">
    <w:p w14:paraId="175DA0A9" w14:textId="77777777" w:rsidR="00F61419" w:rsidRDefault="00F61419" w:rsidP="00F61419">
      <w:pPr>
        <w:pStyle w:val="CommentText"/>
      </w:pPr>
      <w:r>
        <w:rPr>
          <w:rStyle w:val="CommentReference"/>
        </w:rPr>
        <w:annotationRef/>
      </w:r>
      <w:r>
        <w:t>Consultant recommends expanding this term</w:t>
      </w:r>
    </w:p>
  </w:comment>
  <w:comment w:id="48" w:author="Kate Tohme" w:date="2024-02-19T13:46:00Z" w:initials="KT">
    <w:p w14:paraId="425A7137" w14:textId="1BCB82C2" w:rsidR="00F61419" w:rsidRDefault="00F61419" w:rsidP="00F61419">
      <w:pPr>
        <w:pStyle w:val="CommentText"/>
      </w:pPr>
      <w:r>
        <w:rPr>
          <w:rStyle w:val="CommentReference"/>
        </w:rPr>
        <w:annotationRef/>
      </w:r>
      <w:r>
        <w:t>new</w:t>
      </w:r>
    </w:p>
  </w:comment>
  <w:comment w:id="84" w:author="Kate Tohme" w:date="2024-02-19T13:57:00Z" w:initials="KT">
    <w:p w14:paraId="5B2C4F79" w14:textId="77777777" w:rsidR="007C2728" w:rsidRDefault="007C2728" w:rsidP="007C2728">
      <w:pPr>
        <w:pStyle w:val="CommentText"/>
      </w:pPr>
      <w:r>
        <w:rPr>
          <w:rStyle w:val="CommentReference"/>
        </w:rPr>
        <w:annotationRef/>
      </w:r>
      <w:r>
        <w:t xml:space="preserve">Consultant comment- </w:t>
      </w:r>
      <w:r>
        <w:rPr>
          <w:color w:val="333333"/>
          <w:highlight w:val="white"/>
        </w:rPr>
        <w:t>I recommend setting a date and making it the same as the one-year period before the EDC’s start drafting ESMPs, i.e., in September 2025.</w:t>
      </w:r>
    </w:p>
    <w:p w14:paraId="7869291A" w14:textId="77777777" w:rsidR="007C2728" w:rsidRDefault="007C2728" w:rsidP="007C2728">
      <w:pPr>
        <w:pStyle w:val="CommentText"/>
      </w:pPr>
      <w:r>
        <w:rPr>
          <w:color w:val="333333"/>
          <w:highlight w:val="white"/>
        </w:rPr>
        <w:t>This bullet should either follow bullet #2 above or should be combined with it.</w:t>
      </w:r>
    </w:p>
  </w:comment>
  <w:comment w:id="89" w:author="Kate Tohme" w:date="2024-02-19T13:49:00Z" w:initials="KT">
    <w:p w14:paraId="76303CEA" w14:textId="4FA58D6C" w:rsidR="00F61419" w:rsidRDefault="00F61419" w:rsidP="00F61419">
      <w:pPr>
        <w:pStyle w:val="CommentText"/>
        <w:ind w:left="340"/>
      </w:pPr>
      <w:r>
        <w:rPr>
          <w:rStyle w:val="CommentReference"/>
        </w:rPr>
        <w:annotationRef/>
      </w:r>
      <w:r>
        <w:t xml:space="preserve">AGO comment- </w:t>
      </w:r>
      <w:r>
        <w:rPr>
          <w:b/>
          <w:bCs/>
          <w:color w:val="333333"/>
        </w:rPr>
        <w:t>Caiazzo, Kelly (AGO)</w:t>
      </w:r>
    </w:p>
    <w:p w14:paraId="339DD26C" w14:textId="77777777" w:rsidR="00F61419" w:rsidRDefault="00F61419" w:rsidP="00F61419">
      <w:pPr>
        <w:pStyle w:val="CommentText"/>
        <w:ind w:left="280"/>
      </w:pPr>
    </w:p>
    <w:p w14:paraId="489E44FD" w14:textId="77777777" w:rsidR="00F61419" w:rsidRDefault="00F61419" w:rsidP="00F61419">
      <w:pPr>
        <w:pStyle w:val="CommentText"/>
        <w:ind w:left="280"/>
      </w:pPr>
    </w:p>
    <w:p w14:paraId="7AC969E2" w14:textId="77777777" w:rsidR="00F61419" w:rsidRDefault="00F61419" w:rsidP="00F61419">
      <w:pPr>
        <w:pStyle w:val="CommentText"/>
      </w:pPr>
    </w:p>
    <w:p w14:paraId="1BF00A5A" w14:textId="77777777" w:rsidR="00F61419" w:rsidRDefault="00F61419" w:rsidP="00F61419">
      <w:pPr>
        <w:pStyle w:val="CommentText"/>
        <w:ind w:left="280"/>
      </w:pPr>
      <w:r>
        <w:rPr>
          <w:color w:val="333333"/>
        </w:rPr>
        <w:t>Reporting on transmission investments and costs is an important issue to the AGO. But do we need to include here? The GMAC recs 33 and 44 address transmission. Was this intended as a 2028 filing requirement or something in the shorter term? </w:t>
      </w:r>
    </w:p>
    <w:p w14:paraId="62C9CCED" w14:textId="77777777" w:rsidR="00F61419" w:rsidRDefault="00F61419" w:rsidP="00F61419">
      <w:pPr>
        <w:pStyle w:val="CommentText"/>
        <w:ind w:left="280"/>
      </w:pPr>
    </w:p>
    <w:p w14:paraId="72C77CB5" w14:textId="77777777" w:rsidR="00F61419" w:rsidRDefault="00F61419" w:rsidP="00F61419">
      <w:pPr>
        <w:pStyle w:val="CommentText"/>
        <w:ind w:left="280"/>
      </w:pPr>
    </w:p>
    <w:p w14:paraId="6A081912" w14:textId="77777777" w:rsidR="00F61419" w:rsidRDefault="00F61419" w:rsidP="00F61419">
      <w:pPr>
        <w:pStyle w:val="CommentText"/>
        <w:ind w:left="280"/>
      </w:pPr>
    </w:p>
    <w:p w14:paraId="53B6C857" w14:textId="77777777" w:rsidR="00F61419" w:rsidRDefault="00F61419" w:rsidP="00F61419">
      <w:pPr>
        <w:pStyle w:val="CommentText"/>
        <w:ind w:left="340"/>
      </w:pPr>
      <w:r>
        <w:rPr>
          <w:color w:val="666666"/>
        </w:rPr>
        <w:t>January 29, 2024 at 1:42 PM</w:t>
      </w:r>
    </w:p>
    <w:p w14:paraId="263094AA" w14:textId="77777777" w:rsidR="00F61419" w:rsidRDefault="00F61419" w:rsidP="00F61419">
      <w:pPr>
        <w:pStyle w:val="CommentText"/>
        <w:ind w:left="280"/>
      </w:pPr>
    </w:p>
    <w:p w14:paraId="30C3F62E" w14:textId="77777777" w:rsidR="00F61419" w:rsidRDefault="00F61419" w:rsidP="00F61419">
      <w:pPr>
        <w:pStyle w:val="CommentText"/>
        <w:ind w:left="40"/>
      </w:pPr>
    </w:p>
    <w:p w14:paraId="68C813EE" w14:textId="1CA9B491" w:rsidR="00F61419" w:rsidRDefault="00F61419" w:rsidP="00F61419">
      <w:pPr>
        <w:pStyle w:val="CommentText"/>
        <w:ind w:left="280"/>
      </w:pPr>
      <w:r>
        <w:rPr>
          <w:b/>
          <w:bCs/>
          <w:noProof/>
          <w:color w:val="333333"/>
        </w:rPr>
        <w:drawing>
          <wp:inline distT="0" distB="0" distL="0" distR="0" wp14:anchorId="3580EDBA" wp14:editId="06719043">
            <wp:extent cx="914400" cy="914400"/>
            <wp:effectExtent l="0" t="0" r="0" b="0"/>
            <wp:docPr id="179017564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175641" name="Picture 1790175641" descr="image"/>
                    <pic:cNvPicPr/>
                  </pic:nvPicPr>
                  <pic:blipFill>
                    <a:blip r:embed="rId1">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r>
        <w:rPr>
          <w:b/>
          <w:bCs/>
          <w:color w:val="333333"/>
        </w:rPr>
        <w:t>Anderson, Elizabeth (AGO)</w:t>
      </w:r>
    </w:p>
    <w:p w14:paraId="5EB18DC4" w14:textId="77777777" w:rsidR="00F61419" w:rsidRDefault="00F61419" w:rsidP="00F61419">
      <w:pPr>
        <w:pStyle w:val="CommentText"/>
        <w:ind w:left="220"/>
      </w:pPr>
    </w:p>
    <w:p w14:paraId="5C987F27" w14:textId="77777777" w:rsidR="00F61419" w:rsidRDefault="00F61419" w:rsidP="00F61419">
      <w:pPr>
        <w:pStyle w:val="CommentText"/>
        <w:ind w:left="220"/>
      </w:pPr>
      <w:r>
        <w:rPr>
          <w:color w:val="333333"/>
        </w:rPr>
        <w:t>Kelly's questions are pertinent - we do want to see reporting on transmission, but the question here is when and in what forum?  As part of the ESMP 2028 process?  Or earlier than that, on a more frequent basis?  Would the EDCs report to the GMAC, to the DPU (via an open docket), or both?  Again, this is a recommendation that could benefit from further development throughout the proceeding.</w:t>
      </w:r>
    </w:p>
    <w:p w14:paraId="6152EB09" w14:textId="77777777" w:rsidR="00F61419" w:rsidRDefault="00F61419" w:rsidP="00F61419">
      <w:pPr>
        <w:pStyle w:val="CommentText"/>
        <w:ind w:left="220"/>
      </w:pPr>
      <w:r>
        <w:rPr>
          <w:color w:val="333333"/>
        </w:rPr>
        <w:br/>
      </w:r>
    </w:p>
    <w:p w14:paraId="450F9960" w14:textId="77777777" w:rsidR="00F61419" w:rsidRDefault="00F61419" w:rsidP="00F61419">
      <w:pPr>
        <w:pStyle w:val="CommentText"/>
        <w:ind w:left="220"/>
      </w:pPr>
      <w:r>
        <w:rPr>
          <w:color w:val="333333"/>
        </w:rPr>
        <w:t>One option here is to simply ask the DPU to require the EDCs to comply with GMAC requests/inquiries regarding transmission infrastructure upgrades associated with the ESMPs.</w:t>
      </w:r>
    </w:p>
    <w:p w14:paraId="027BE14E" w14:textId="77777777" w:rsidR="00F61419" w:rsidRDefault="00F61419" w:rsidP="00F61419">
      <w:pPr>
        <w:pStyle w:val="CommentText"/>
        <w:ind w:left="220"/>
      </w:pPr>
    </w:p>
    <w:p w14:paraId="657F1040" w14:textId="77777777" w:rsidR="00F61419" w:rsidRDefault="00F61419" w:rsidP="00F61419">
      <w:pPr>
        <w:pStyle w:val="CommentText"/>
        <w:ind w:left="220"/>
      </w:pPr>
    </w:p>
    <w:p w14:paraId="569F59D1" w14:textId="77777777" w:rsidR="00F61419" w:rsidRDefault="00F61419" w:rsidP="00F61419">
      <w:pPr>
        <w:pStyle w:val="CommentText"/>
        <w:ind w:left="220"/>
      </w:pPr>
    </w:p>
    <w:p w14:paraId="3A458D5A" w14:textId="77777777" w:rsidR="00F61419" w:rsidRDefault="00F61419" w:rsidP="00F61419">
      <w:pPr>
        <w:pStyle w:val="CommentText"/>
        <w:ind w:left="220"/>
      </w:pPr>
    </w:p>
    <w:p w14:paraId="194C9B27" w14:textId="77777777" w:rsidR="00F61419" w:rsidRDefault="00F61419" w:rsidP="00F61419">
      <w:pPr>
        <w:pStyle w:val="CommentText"/>
        <w:ind w:left="40"/>
      </w:pPr>
    </w:p>
    <w:p w14:paraId="2AE8D866" w14:textId="77777777" w:rsidR="00F61419" w:rsidRDefault="00F61419" w:rsidP="00F61419">
      <w:pPr>
        <w:pStyle w:val="CommentText"/>
      </w:pPr>
    </w:p>
    <w:p w14:paraId="41C2817E" w14:textId="77777777" w:rsidR="00F61419" w:rsidRDefault="00F61419" w:rsidP="00F61419">
      <w:pPr>
        <w:pStyle w:val="CommentText"/>
      </w:pPr>
    </w:p>
    <w:p w14:paraId="57F8EAED" w14:textId="77777777" w:rsidR="00F61419" w:rsidRDefault="00F61419" w:rsidP="00F61419">
      <w:pPr>
        <w:pStyle w:val="CommentText"/>
      </w:pPr>
    </w:p>
  </w:comment>
  <w:comment w:id="90" w:author="Kate Tohme" w:date="2024-02-19T13:54:00Z" w:initials="KT">
    <w:p w14:paraId="2248BD68" w14:textId="77777777" w:rsidR="00F61419" w:rsidRDefault="00F61419" w:rsidP="00F61419">
      <w:pPr>
        <w:pStyle w:val="CommentText"/>
      </w:pPr>
      <w:r>
        <w:rPr>
          <w:rStyle w:val="CommentReference"/>
        </w:rPr>
        <w:annotationRef/>
      </w:r>
      <w:r>
        <w:t xml:space="preserve">Consultant comment- </w:t>
      </w:r>
      <w:r>
        <w:rPr>
          <w:color w:val="333333"/>
          <w:highlight w:val="white"/>
        </w:rPr>
        <w:t>This is different from the process recommendations above because it addresses the content of the ESMPs. I recommend deleting this because it emphasizes transmission over the other items that we want the EDCs to report on in the next set of ESMPs.</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BAAB6C" w15:done="0"/>
  <w15:commentEx w15:paraId="095C7C67" w15:done="0"/>
  <w15:commentEx w15:paraId="175DA0A9" w15:done="0"/>
  <w15:commentEx w15:paraId="425A7137" w15:done="0"/>
  <w15:commentEx w15:paraId="7869291A" w15:done="0"/>
  <w15:commentEx w15:paraId="57F8EAED" w15:done="0"/>
  <w15:commentEx w15:paraId="2248BD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0090DC4" w16cex:dateUtc="2024-02-19T18:51:00Z"/>
  <w16cex:commentExtensible w16cex:durableId="1FAD59B2" w16cex:dateUtc="2024-01-31T18:56:00Z"/>
  <w16cex:commentExtensible w16cex:durableId="55C1BD0C" w16cex:dateUtc="2024-02-19T18:52:00Z"/>
  <w16cex:commentExtensible w16cex:durableId="08C80E01" w16cex:dateUtc="2024-02-19T18:46:00Z"/>
  <w16cex:commentExtensible w16cex:durableId="436CE222" w16cex:dateUtc="2024-02-19T18:57:00Z"/>
  <w16cex:commentExtensible w16cex:durableId="25C34843" w16cex:dateUtc="2024-02-19T18:49:00Z"/>
  <w16cex:commentExtensible w16cex:durableId="0CF4B782" w16cex:dateUtc="2024-02-19T1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BAAB6C" w16cid:durableId="70090DC4"/>
  <w16cid:commentId w16cid:paraId="095C7C67" w16cid:durableId="1FAD59B2"/>
  <w16cid:commentId w16cid:paraId="175DA0A9" w16cid:durableId="55C1BD0C"/>
  <w16cid:commentId w16cid:paraId="425A7137" w16cid:durableId="08C80E01"/>
  <w16cid:commentId w16cid:paraId="7869291A" w16cid:durableId="436CE222"/>
  <w16cid:commentId w16cid:paraId="57F8EAED" w16cid:durableId="25C34843"/>
  <w16cid:commentId w16cid:paraId="2248BD68" w16cid:durableId="0CF4B7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23306" w14:textId="77777777" w:rsidR="00ED773A" w:rsidRDefault="00ED773A">
      <w:pPr>
        <w:spacing w:line="240" w:lineRule="auto"/>
      </w:pPr>
      <w:r>
        <w:separator/>
      </w:r>
    </w:p>
  </w:endnote>
  <w:endnote w:type="continuationSeparator" w:id="0">
    <w:p w14:paraId="7640A3EE" w14:textId="77777777" w:rsidR="00ED773A" w:rsidRDefault="00ED773A">
      <w:pPr>
        <w:spacing w:line="240" w:lineRule="auto"/>
      </w:pPr>
      <w:r>
        <w:continuationSeparator/>
      </w:r>
    </w:p>
  </w:endnote>
  <w:endnote w:type="continuationNotice" w:id="1">
    <w:p w14:paraId="61BCD8CC" w14:textId="77777777" w:rsidR="00ED773A" w:rsidRDefault="00ED77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8226617"/>
      <w:docPartObj>
        <w:docPartGallery w:val="Page Numbers (Bottom of Page)"/>
        <w:docPartUnique/>
      </w:docPartObj>
    </w:sdtPr>
    <w:sdtContent>
      <w:sdt>
        <w:sdtPr>
          <w:id w:val="1728636285"/>
          <w:docPartObj>
            <w:docPartGallery w:val="Page Numbers (Top of Page)"/>
            <w:docPartUnique/>
          </w:docPartObj>
        </w:sdtPr>
        <w:sdtContent>
          <w:p w14:paraId="6CDD3C1D" w14:textId="0D97EE73" w:rsidR="00E8341C" w:rsidRDefault="00E8341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E461896" w14:textId="77777777" w:rsidR="00E8341C" w:rsidRDefault="00E83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798EE" w14:textId="77777777" w:rsidR="00ED773A" w:rsidRDefault="00ED773A">
      <w:pPr>
        <w:spacing w:line="240" w:lineRule="auto"/>
      </w:pPr>
      <w:r>
        <w:separator/>
      </w:r>
    </w:p>
  </w:footnote>
  <w:footnote w:type="continuationSeparator" w:id="0">
    <w:p w14:paraId="6DD93EEC" w14:textId="77777777" w:rsidR="00ED773A" w:rsidRDefault="00ED773A">
      <w:pPr>
        <w:spacing w:line="240" w:lineRule="auto"/>
      </w:pPr>
      <w:r>
        <w:continuationSeparator/>
      </w:r>
    </w:p>
  </w:footnote>
  <w:footnote w:type="continuationNotice" w:id="1">
    <w:p w14:paraId="0A05ACAF" w14:textId="77777777" w:rsidR="00ED773A" w:rsidRDefault="00ED773A">
      <w:pPr>
        <w:spacing w:line="240" w:lineRule="auto"/>
      </w:pPr>
    </w:p>
  </w:footnote>
  <w:footnote w:id="2">
    <w:p w14:paraId="27A6B722" w14:textId="6C8619AF" w:rsidR="003B4428" w:rsidRPr="000A592E" w:rsidRDefault="003B4428">
      <w:pPr>
        <w:pStyle w:val="FootnoteText"/>
        <w:rPr>
          <w:rFonts w:ascii="Times New Roman" w:hAnsi="Times New Roman" w:cs="Times New Roman"/>
          <w:sz w:val="24"/>
          <w:szCs w:val="24"/>
          <w:lang w:val="en-US"/>
        </w:rPr>
      </w:pPr>
      <w:ins w:id="1" w:author="DOER" w:date="2024-01-25T17:04:00Z">
        <w:r w:rsidRPr="000A592E">
          <w:rPr>
            <w:rStyle w:val="FootnoteReference"/>
            <w:rFonts w:ascii="Times New Roman" w:hAnsi="Times New Roman" w:cs="Times New Roman"/>
            <w:sz w:val="24"/>
            <w:szCs w:val="24"/>
          </w:rPr>
          <w:footnoteRef/>
        </w:r>
        <w:r w:rsidRPr="000A592E">
          <w:rPr>
            <w:rFonts w:ascii="Times New Roman" w:hAnsi="Times New Roman" w:cs="Times New Roman"/>
            <w:sz w:val="24"/>
            <w:szCs w:val="24"/>
          </w:rPr>
          <w:t xml:space="preserve"> </w:t>
        </w:r>
        <w:r w:rsidRPr="000A592E">
          <w:rPr>
            <w:rFonts w:ascii="Times New Roman" w:hAnsi="Times New Roman" w:cs="Times New Roman"/>
            <w:sz w:val="24"/>
            <w:szCs w:val="24"/>
            <w:lang w:val="en-US"/>
          </w:rPr>
          <w:t xml:space="preserve">St. 2022, c. 179, </w:t>
        </w:r>
        <w:r w:rsidR="002F1581" w:rsidRPr="000A592E">
          <w:rPr>
            <w:rFonts w:ascii="Times New Roman" w:hAnsi="Times New Roman" w:cs="Times New Roman"/>
            <w:sz w:val="24"/>
            <w:szCs w:val="24"/>
            <w:lang w:val="en-US"/>
          </w:rPr>
          <w:t>§ 53</w:t>
        </w:r>
        <w:r w:rsidR="000B3FC9" w:rsidRPr="000A592E">
          <w:rPr>
            <w:rFonts w:ascii="Times New Roman" w:hAnsi="Times New Roman" w:cs="Times New Roman"/>
            <w:sz w:val="24"/>
            <w:szCs w:val="24"/>
            <w:lang w:val="en-US"/>
          </w:rPr>
          <w:t xml:space="preserve">, codified as </w:t>
        </w:r>
        <w:r w:rsidR="000A592E" w:rsidRPr="000A592E">
          <w:rPr>
            <w:rFonts w:ascii="Times New Roman" w:hAnsi="Times New Roman" w:cs="Times New Roman"/>
            <w:sz w:val="24"/>
            <w:szCs w:val="24"/>
          </w:rPr>
          <w:t>G.L. c. 164, §§ 92B-92C</w:t>
        </w:r>
        <w:r w:rsidR="00C3474E" w:rsidRPr="000A592E">
          <w:rPr>
            <w:rFonts w:ascii="Times New Roman" w:hAnsi="Times New Roman" w:cs="Times New Roman"/>
            <w:sz w:val="24"/>
            <w:szCs w:val="24"/>
            <w:lang w:val="en-US"/>
          </w:rPr>
          <w:t>.</w:t>
        </w:r>
      </w:ins>
    </w:p>
  </w:footnote>
  <w:footnote w:id="3">
    <w:p w14:paraId="75D567DC" w14:textId="77777777" w:rsidR="00147DCD" w:rsidRDefault="00273C41">
      <w:pPr>
        <w:spacing w:line="240" w:lineRule="auto"/>
        <w:rPr>
          <w:rFonts w:ascii="Times New Roman" w:eastAsia="Times New Roman" w:hAnsi="Times New Roman" w:cs="Times New Roman"/>
          <w:sz w:val="24"/>
          <w:szCs w:val="24"/>
        </w:rPr>
      </w:pPr>
      <w:r w:rsidRPr="00CD0057">
        <w:rPr>
          <w:rFonts w:ascii="Times New Roman" w:hAnsi="Times New Roman"/>
          <w:sz w:val="24"/>
          <w:vertAlign w:val="superscript"/>
          <w:rPrChange w:id="2" w:author="DOER" w:date="2024-01-25T17:04:00Z">
            <w:rPr>
              <w:vertAlign w:val="superscript"/>
            </w:rPr>
          </w:rPrChange>
        </w:rPr>
        <w:footnoteRef/>
      </w:r>
      <w:r w:rsidRPr="00CD0057">
        <w:rPr>
          <w:rFonts w:ascii="Times New Roman" w:hAnsi="Times New Roman"/>
          <w:sz w:val="24"/>
          <w:rPrChange w:id="3" w:author="DOER" w:date="2024-01-25T17:04:00Z">
            <w:rPr>
              <w:sz w:val="20"/>
              <w:szCs w:val="20"/>
            </w:rPr>
          </w:rPrChange>
        </w:rPr>
        <w:t xml:space="preserve"> </w:t>
      </w:r>
      <w:r>
        <w:rPr>
          <w:rFonts w:ascii="Times New Roman" w:eastAsia="Times New Roman" w:hAnsi="Times New Roman" w:cs="Times New Roman"/>
          <w:sz w:val="24"/>
          <w:szCs w:val="24"/>
        </w:rPr>
        <w:t>Clean Energy and Climate Plan for 2050 states that Massachusetts’ path to economy-wide decarbonization relies on an expanded role for the electric power system.</w:t>
      </w:r>
    </w:p>
    <w:p w14:paraId="75D567DD" w14:textId="77777777" w:rsidR="00147DCD" w:rsidRDefault="00147DCD">
      <w:pPr>
        <w:spacing w:line="240" w:lineRule="auto"/>
        <w:rPr>
          <w:rFonts w:ascii="Times New Roman" w:eastAsia="Times New Roman" w:hAnsi="Times New Roman" w:cs="Times New Roman"/>
          <w:sz w:val="24"/>
          <w:szCs w:val="24"/>
        </w:rPr>
      </w:pPr>
    </w:p>
  </w:footnote>
  <w:footnote w:id="4">
    <w:p w14:paraId="75D567DE" w14:textId="77777777" w:rsidR="00147DCD" w:rsidRDefault="00273C41">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i/>
        </w:rPr>
        <w:t>See</w:t>
      </w:r>
      <w:r>
        <w:rPr>
          <w:rFonts w:ascii="Times New Roman" w:eastAsia="Times New Roman" w:hAnsi="Times New Roman" w:cs="Times New Roman"/>
        </w:rPr>
        <w:t xml:space="preserve"> CETWG, available at</w:t>
      </w:r>
      <w:hyperlink r:id="rId1">
        <w:r>
          <w:rPr>
            <w:rFonts w:ascii="Times New Roman" w:eastAsia="Times New Roman" w:hAnsi="Times New Roman" w:cs="Times New Roman"/>
          </w:rPr>
          <w:t xml:space="preserve"> </w:t>
        </w:r>
      </w:hyperlink>
      <w:hyperlink r:id="rId2">
        <w:r>
          <w:rPr>
            <w:rFonts w:ascii="Times New Roman" w:eastAsia="Times New Roman" w:hAnsi="Times New Roman" w:cs="Times New Roman"/>
            <w:color w:val="1155CC"/>
            <w:u w:val="single"/>
          </w:rPr>
          <w:t>https://www.mass.gov/info-details/clean-energy-transmission-working-group-cetwg</w:t>
        </w:r>
      </w:hyperlink>
      <w:r>
        <w:rPr>
          <w:rFonts w:ascii="Times New Roman" w:eastAsia="Times New Roman" w:hAnsi="Times New Roman" w:cs="Times New Roman"/>
        </w:rPr>
        <w:t>.</w:t>
      </w:r>
    </w:p>
  </w:footnote>
  <w:footnote w:id="5">
    <w:p w14:paraId="75D567DF" w14:textId="77777777" w:rsidR="00147DCD" w:rsidRDefault="00273C41">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rPr>
        <w:t>DOER, GMAC, available at</w:t>
      </w:r>
      <w:hyperlink r:id="rId3">
        <w:r>
          <w:rPr>
            <w:rFonts w:ascii="Times New Roman" w:eastAsia="Times New Roman" w:hAnsi="Times New Roman" w:cs="Times New Roman"/>
          </w:rPr>
          <w:t xml:space="preserve"> </w:t>
        </w:r>
      </w:hyperlink>
      <w:hyperlink r:id="rId4">
        <w:r>
          <w:rPr>
            <w:rFonts w:ascii="Times New Roman" w:eastAsia="Times New Roman" w:hAnsi="Times New Roman" w:cs="Times New Roman"/>
            <w:color w:val="1155CC"/>
            <w:u w:val="single"/>
          </w:rPr>
          <w:t>https://www.mass.gov/info-details/grid-modernization-advisory-council-gmac</w:t>
        </w:r>
      </w:hyperlink>
      <w:ins w:id="9" w:author="DOER" w:date="2024-01-25T17:04:00Z">
        <w:r w:rsidR="0094041E">
          <w:rPr>
            <w:rFonts w:ascii="Times New Roman" w:eastAsia="Times New Roman" w:hAnsi="Times New Roman" w:cs="Times New Roman"/>
            <w:color w:val="1155CC"/>
            <w:u w:val="single"/>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983EE" w14:textId="30CC1FF2" w:rsidR="00E438CE" w:rsidRPr="00E8341C" w:rsidRDefault="00273C41" w:rsidP="00E438CE">
    <w:pPr>
      <w:pStyle w:val="Header"/>
      <w:jc w:val="right"/>
      <w:rPr>
        <w:i/>
        <w:iCs/>
      </w:rPr>
    </w:pPr>
    <w:r>
      <w:rPr>
        <w:i/>
        <w:iCs/>
      </w:rPr>
      <w:t xml:space="preserve">GMAC Comments to DPU </w:t>
    </w:r>
    <w:r w:rsidR="00E438CE" w:rsidRPr="00E8341C">
      <w:rPr>
        <w:i/>
        <w:iCs/>
      </w:rPr>
      <w:t>Draft</w:t>
    </w:r>
    <w:r w:rsidR="00E8341C" w:rsidRPr="00E8341C">
      <w:rPr>
        <w:i/>
        <w:iCs/>
      </w:rPr>
      <w:t xml:space="preserve"> – 12/21/23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AE7B3E"/>
    <w:multiLevelType w:val="multilevel"/>
    <w:tmpl w:val="836C4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2203085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e Tohme">
    <w15:presenceInfo w15:providerId="AD" w15:userId="S::ktohme@newleafenergy.com::2d6aa355-3350-4248-a70a-c8d4be1d76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DCD"/>
    <w:rsid w:val="00000E8D"/>
    <w:rsid w:val="0001026E"/>
    <w:rsid w:val="0001256B"/>
    <w:rsid w:val="00016740"/>
    <w:rsid w:val="00022286"/>
    <w:rsid w:val="0003463B"/>
    <w:rsid w:val="000407D7"/>
    <w:rsid w:val="00044C16"/>
    <w:rsid w:val="0006202D"/>
    <w:rsid w:val="000633BA"/>
    <w:rsid w:val="0007713C"/>
    <w:rsid w:val="00086E54"/>
    <w:rsid w:val="000A0C96"/>
    <w:rsid w:val="000A2FCB"/>
    <w:rsid w:val="000A4AE6"/>
    <w:rsid w:val="000A592E"/>
    <w:rsid w:val="000A63E8"/>
    <w:rsid w:val="000B1154"/>
    <w:rsid w:val="000B1DC7"/>
    <w:rsid w:val="000B3FC9"/>
    <w:rsid w:val="000B58AA"/>
    <w:rsid w:val="000B7E46"/>
    <w:rsid w:val="000C2A09"/>
    <w:rsid w:val="000C3208"/>
    <w:rsid w:val="000C3C64"/>
    <w:rsid w:val="000D5D2B"/>
    <w:rsid w:val="000F25C4"/>
    <w:rsid w:val="0010266E"/>
    <w:rsid w:val="001329F3"/>
    <w:rsid w:val="0014446A"/>
    <w:rsid w:val="0014687F"/>
    <w:rsid w:val="00147DCD"/>
    <w:rsid w:val="00166CF6"/>
    <w:rsid w:val="0017046C"/>
    <w:rsid w:val="00170ECE"/>
    <w:rsid w:val="00171AF8"/>
    <w:rsid w:val="00175453"/>
    <w:rsid w:val="00175661"/>
    <w:rsid w:val="0018200B"/>
    <w:rsid w:val="001830CB"/>
    <w:rsid w:val="0019054A"/>
    <w:rsid w:val="00191657"/>
    <w:rsid w:val="001A1271"/>
    <w:rsid w:val="001B7318"/>
    <w:rsid w:val="001B75A1"/>
    <w:rsid w:val="001C59DE"/>
    <w:rsid w:val="001D1B6A"/>
    <w:rsid w:val="001F0C1B"/>
    <w:rsid w:val="001F289E"/>
    <w:rsid w:val="001F3226"/>
    <w:rsid w:val="0020026E"/>
    <w:rsid w:val="00201F7A"/>
    <w:rsid w:val="002049ED"/>
    <w:rsid w:val="00211444"/>
    <w:rsid w:val="00216D02"/>
    <w:rsid w:val="00221DF9"/>
    <w:rsid w:val="0023133A"/>
    <w:rsid w:val="00235D98"/>
    <w:rsid w:val="00240833"/>
    <w:rsid w:val="0024556F"/>
    <w:rsid w:val="00247020"/>
    <w:rsid w:val="00252544"/>
    <w:rsid w:val="00254FFC"/>
    <w:rsid w:val="00271AAB"/>
    <w:rsid w:val="00273C41"/>
    <w:rsid w:val="00281AD4"/>
    <w:rsid w:val="002828B5"/>
    <w:rsid w:val="00285C6C"/>
    <w:rsid w:val="00291754"/>
    <w:rsid w:val="002A0DB7"/>
    <w:rsid w:val="002A38C7"/>
    <w:rsid w:val="002A466E"/>
    <w:rsid w:val="002A6790"/>
    <w:rsid w:val="002B7F8C"/>
    <w:rsid w:val="002D098B"/>
    <w:rsid w:val="002D3085"/>
    <w:rsid w:val="002E5218"/>
    <w:rsid w:val="002E7917"/>
    <w:rsid w:val="002F1581"/>
    <w:rsid w:val="002F5E37"/>
    <w:rsid w:val="002F62B9"/>
    <w:rsid w:val="003121F4"/>
    <w:rsid w:val="003130DA"/>
    <w:rsid w:val="00316015"/>
    <w:rsid w:val="0032560D"/>
    <w:rsid w:val="003300F9"/>
    <w:rsid w:val="00331808"/>
    <w:rsid w:val="00337FB2"/>
    <w:rsid w:val="003440BD"/>
    <w:rsid w:val="00347DF1"/>
    <w:rsid w:val="00353447"/>
    <w:rsid w:val="003556A4"/>
    <w:rsid w:val="0036061B"/>
    <w:rsid w:val="003673BD"/>
    <w:rsid w:val="0037564A"/>
    <w:rsid w:val="00377964"/>
    <w:rsid w:val="003808F7"/>
    <w:rsid w:val="00385889"/>
    <w:rsid w:val="00385FA6"/>
    <w:rsid w:val="0039335C"/>
    <w:rsid w:val="00393BDD"/>
    <w:rsid w:val="0039470D"/>
    <w:rsid w:val="00395F81"/>
    <w:rsid w:val="003B0084"/>
    <w:rsid w:val="003B229C"/>
    <w:rsid w:val="003B4428"/>
    <w:rsid w:val="003C58D5"/>
    <w:rsid w:val="003C5B02"/>
    <w:rsid w:val="003E0BC4"/>
    <w:rsid w:val="003E0BFC"/>
    <w:rsid w:val="003E153F"/>
    <w:rsid w:val="00400840"/>
    <w:rsid w:val="0040226D"/>
    <w:rsid w:val="004047AF"/>
    <w:rsid w:val="00412ADF"/>
    <w:rsid w:val="004130A3"/>
    <w:rsid w:val="00414E0F"/>
    <w:rsid w:val="00416836"/>
    <w:rsid w:val="00422297"/>
    <w:rsid w:val="00426821"/>
    <w:rsid w:val="004321BE"/>
    <w:rsid w:val="00445451"/>
    <w:rsid w:val="00454785"/>
    <w:rsid w:val="00456C9A"/>
    <w:rsid w:val="00462499"/>
    <w:rsid w:val="00465559"/>
    <w:rsid w:val="00467D56"/>
    <w:rsid w:val="004755F3"/>
    <w:rsid w:val="004811D1"/>
    <w:rsid w:val="00485E1F"/>
    <w:rsid w:val="00487989"/>
    <w:rsid w:val="004A04FF"/>
    <w:rsid w:val="004A7347"/>
    <w:rsid w:val="004B1204"/>
    <w:rsid w:val="004B2AE0"/>
    <w:rsid w:val="004B3D4E"/>
    <w:rsid w:val="004B401D"/>
    <w:rsid w:val="004B68EB"/>
    <w:rsid w:val="004C10F4"/>
    <w:rsid w:val="004C7564"/>
    <w:rsid w:val="004D03B4"/>
    <w:rsid w:val="004E45A1"/>
    <w:rsid w:val="004F1667"/>
    <w:rsid w:val="004F1A24"/>
    <w:rsid w:val="004F2714"/>
    <w:rsid w:val="004F4F11"/>
    <w:rsid w:val="005033BC"/>
    <w:rsid w:val="00503758"/>
    <w:rsid w:val="00504DA1"/>
    <w:rsid w:val="0050593A"/>
    <w:rsid w:val="005074F7"/>
    <w:rsid w:val="00516C58"/>
    <w:rsid w:val="00517049"/>
    <w:rsid w:val="005179D3"/>
    <w:rsid w:val="0052507C"/>
    <w:rsid w:val="005273C7"/>
    <w:rsid w:val="00527561"/>
    <w:rsid w:val="00537CA8"/>
    <w:rsid w:val="005461E9"/>
    <w:rsid w:val="005527A3"/>
    <w:rsid w:val="00556921"/>
    <w:rsid w:val="00565D84"/>
    <w:rsid w:val="00573555"/>
    <w:rsid w:val="00582B66"/>
    <w:rsid w:val="00584DE4"/>
    <w:rsid w:val="00594A73"/>
    <w:rsid w:val="005A3069"/>
    <w:rsid w:val="005B3233"/>
    <w:rsid w:val="005C1766"/>
    <w:rsid w:val="005C431A"/>
    <w:rsid w:val="005D0D98"/>
    <w:rsid w:val="005D55D5"/>
    <w:rsid w:val="005E326A"/>
    <w:rsid w:val="005E3D37"/>
    <w:rsid w:val="00606939"/>
    <w:rsid w:val="00607659"/>
    <w:rsid w:val="00613F81"/>
    <w:rsid w:val="00620E7C"/>
    <w:rsid w:val="00623DEC"/>
    <w:rsid w:val="0062787F"/>
    <w:rsid w:val="00630C07"/>
    <w:rsid w:val="00636753"/>
    <w:rsid w:val="00636FFC"/>
    <w:rsid w:val="0065340D"/>
    <w:rsid w:val="006563EC"/>
    <w:rsid w:val="006601A2"/>
    <w:rsid w:val="00663FFA"/>
    <w:rsid w:val="00665613"/>
    <w:rsid w:val="00667E2D"/>
    <w:rsid w:val="00670821"/>
    <w:rsid w:val="0067214E"/>
    <w:rsid w:val="00672E25"/>
    <w:rsid w:val="006745FD"/>
    <w:rsid w:val="006A27F2"/>
    <w:rsid w:val="006A3692"/>
    <w:rsid w:val="006A4D69"/>
    <w:rsid w:val="006A5100"/>
    <w:rsid w:val="006B0312"/>
    <w:rsid w:val="006B6277"/>
    <w:rsid w:val="006C0DC7"/>
    <w:rsid w:val="006C40B5"/>
    <w:rsid w:val="006D153F"/>
    <w:rsid w:val="006D1EB1"/>
    <w:rsid w:val="006D7288"/>
    <w:rsid w:val="006D791D"/>
    <w:rsid w:val="006F6CE4"/>
    <w:rsid w:val="00706380"/>
    <w:rsid w:val="00706A42"/>
    <w:rsid w:val="00707EF0"/>
    <w:rsid w:val="007212F9"/>
    <w:rsid w:val="00735AC2"/>
    <w:rsid w:val="0073619D"/>
    <w:rsid w:val="00747593"/>
    <w:rsid w:val="00752430"/>
    <w:rsid w:val="00774A51"/>
    <w:rsid w:val="00776FDE"/>
    <w:rsid w:val="00790E88"/>
    <w:rsid w:val="007A48BC"/>
    <w:rsid w:val="007B3000"/>
    <w:rsid w:val="007B4182"/>
    <w:rsid w:val="007C0DAF"/>
    <w:rsid w:val="007C2728"/>
    <w:rsid w:val="007C4D0D"/>
    <w:rsid w:val="007C58B8"/>
    <w:rsid w:val="007D1E9A"/>
    <w:rsid w:val="007D6D57"/>
    <w:rsid w:val="007F0237"/>
    <w:rsid w:val="007F3D6A"/>
    <w:rsid w:val="007F7EEA"/>
    <w:rsid w:val="0080433C"/>
    <w:rsid w:val="00805E11"/>
    <w:rsid w:val="00811121"/>
    <w:rsid w:val="008141D5"/>
    <w:rsid w:val="00815295"/>
    <w:rsid w:val="00820FC0"/>
    <w:rsid w:val="00825BA0"/>
    <w:rsid w:val="00834359"/>
    <w:rsid w:val="008352BE"/>
    <w:rsid w:val="00837743"/>
    <w:rsid w:val="008460E0"/>
    <w:rsid w:val="00850473"/>
    <w:rsid w:val="00853E39"/>
    <w:rsid w:val="00857360"/>
    <w:rsid w:val="00857D88"/>
    <w:rsid w:val="00894A32"/>
    <w:rsid w:val="008A35EC"/>
    <w:rsid w:val="008A57CD"/>
    <w:rsid w:val="008C0E89"/>
    <w:rsid w:val="008C464F"/>
    <w:rsid w:val="008C76E3"/>
    <w:rsid w:val="008E4B6E"/>
    <w:rsid w:val="008F4875"/>
    <w:rsid w:val="008F4D94"/>
    <w:rsid w:val="00916CC1"/>
    <w:rsid w:val="0092553A"/>
    <w:rsid w:val="0093039A"/>
    <w:rsid w:val="00932131"/>
    <w:rsid w:val="0094041E"/>
    <w:rsid w:val="009611F7"/>
    <w:rsid w:val="00973D15"/>
    <w:rsid w:val="00975543"/>
    <w:rsid w:val="0098020E"/>
    <w:rsid w:val="00985304"/>
    <w:rsid w:val="00992BCF"/>
    <w:rsid w:val="0099713E"/>
    <w:rsid w:val="009A0D7F"/>
    <w:rsid w:val="009A2CDE"/>
    <w:rsid w:val="009B571E"/>
    <w:rsid w:val="009C3348"/>
    <w:rsid w:val="009C6CA2"/>
    <w:rsid w:val="009D1CAA"/>
    <w:rsid w:val="009D4006"/>
    <w:rsid w:val="009E1CA1"/>
    <w:rsid w:val="009E672A"/>
    <w:rsid w:val="009E7213"/>
    <w:rsid w:val="009F2CD3"/>
    <w:rsid w:val="00A06991"/>
    <w:rsid w:val="00A12161"/>
    <w:rsid w:val="00A12335"/>
    <w:rsid w:val="00A132C7"/>
    <w:rsid w:val="00A16AB9"/>
    <w:rsid w:val="00A20A61"/>
    <w:rsid w:val="00A219A9"/>
    <w:rsid w:val="00A2208E"/>
    <w:rsid w:val="00A26591"/>
    <w:rsid w:val="00A27491"/>
    <w:rsid w:val="00A31041"/>
    <w:rsid w:val="00A31C31"/>
    <w:rsid w:val="00A37E83"/>
    <w:rsid w:val="00A4288C"/>
    <w:rsid w:val="00A50F7A"/>
    <w:rsid w:val="00A511BF"/>
    <w:rsid w:val="00A51F0C"/>
    <w:rsid w:val="00A534CC"/>
    <w:rsid w:val="00A54A35"/>
    <w:rsid w:val="00A569A6"/>
    <w:rsid w:val="00A87EF3"/>
    <w:rsid w:val="00A97890"/>
    <w:rsid w:val="00AB443B"/>
    <w:rsid w:val="00AB7067"/>
    <w:rsid w:val="00AC06C7"/>
    <w:rsid w:val="00AC2A5C"/>
    <w:rsid w:val="00AC38A5"/>
    <w:rsid w:val="00AC5264"/>
    <w:rsid w:val="00AC6086"/>
    <w:rsid w:val="00AD3927"/>
    <w:rsid w:val="00AE6349"/>
    <w:rsid w:val="00AF5604"/>
    <w:rsid w:val="00B0096A"/>
    <w:rsid w:val="00B011D5"/>
    <w:rsid w:val="00B01F2A"/>
    <w:rsid w:val="00B07278"/>
    <w:rsid w:val="00B10466"/>
    <w:rsid w:val="00B40CF3"/>
    <w:rsid w:val="00B4124D"/>
    <w:rsid w:val="00B50095"/>
    <w:rsid w:val="00B50D4D"/>
    <w:rsid w:val="00B537E3"/>
    <w:rsid w:val="00B640C0"/>
    <w:rsid w:val="00B755BC"/>
    <w:rsid w:val="00B8119B"/>
    <w:rsid w:val="00B94B85"/>
    <w:rsid w:val="00B97A1D"/>
    <w:rsid w:val="00BA1176"/>
    <w:rsid w:val="00BA284A"/>
    <w:rsid w:val="00BA6E8A"/>
    <w:rsid w:val="00BD20C2"/>
    <w:rsid w:val="00BE52DE"/>
    <w:rsid w:val="00BF1ADA"/>
    <w:rsid w:val="00BF7EB1"/>
    <w:rsid w:val="00C22215"/>
    <w:rsid w:val="00C25CF9"/>
    <w:rsid w:val="00C25F1A"/>
    <w:rsid w:val="00C340AE"/>
    <w:rsid w:val="00C34626"/>
    <w:rsid w:val="00C3474E"/>
    <w:rsid w:val="00C35B7A"/>
    <w:rsid w:val="00C36E4D"/>
    <w:rsid w:val="00C42047"/>
    <w:rsid w:val="00C5180F"/>
    <w:rsid w:val="00C6358B"/>
    <w:rsid w:val="00C63D41"/>
    <w:rsid w:val="00C74D93"/>
    <w:rsid w:val="00C8229F"/>
    <w:rsid w:val="00C867AF"/>
    <w:rsid w:val="00C9348A"/>
    <w:rsid w:val="00CA53C5"/>
    <w:rsid w:val="00CA5F6D"/>
    <w:rsid w:val="00CB51D7"/>
    <w:rsid w:val="00CC1A02"/>
    <w:rsid w:val="00CC1F48"/>
    <w:rsid w:val="00CD0057"/>
    <w:rsid w:val="00CD1622"/>
    <w:rsid w:val="00CD384D"/>
    <w:rsid w:val="00CD58B2"/>
    <w:rsid w:val="00CE132E"/>
    <w:rsid w:val="00CE7D1A"/>
    <w:rsid w:val="00CE7EE8"/>
    <w:rsid w:val="00D067CE"/>
    <w:rsid w:val="00D13B45"/>
    <w:rsid w:val="00D13D5F"/>
    <w:rsid w:val="00D155B6"/>
    <w:rsid w:val="00D311EE"/>
    <w:rsid w:val="00D31B72"/>
    <w:rsid w:val="00D53CCA"/>
    <w:rsid w:val="00D61685"/>
    <w:rsid w:val="00D66135"/>
    <w:rsid w:val="00D74BC6"/>
    <w:rsid w:val="00D83A64"/>
    <w:rsid w:val="00D866A9"/>
    <w:rsid w:val="00D9143A"/>
    <w:rsid w:val="00D93FB6"/>
    <w:rsid w:val="00D97033"/>
    <w:rsid w:val="00DA181A"/>
    <w:rsid w:val="00DA4E5A"/>
    <w:rsid w:val="00DD7730"/>
    <w:rsid w:val="00E203BB"/>
    <w:rsid w:val="00E2105C"/>
    <w:rsid w:val="00E242BB"/>
    <w:rsid w:val="00E302ED"/>
    <w:rsid w:val="00E342E6"/>
    <w:rsid w:val="00E41023"/>
    <w:rsid w:val="00E438CE"/>
    <w:rsid w:val="00E54EF3"/>
    <w:rsid w:val="00E5563D"/>
    <w:rsid w:val="00E60B6B"/>
    <w:rsid w:val="00E635C0"/>
    <w:rsid w:val="00E65FA5"/>
    <w:rsid w:val="00E67A1B"/>
    <w:rsid w:val="00E7340B"/>
    <w:rsid w:val="00E75367"/>
    <w:rsid w:val="00E82B3D"/>
    <w:rsid w:val="00E8341C"/>
    <w:rsid w:val="00E96206"/>
    <w:rsid w:val="00EA77CB"/>
    <w:rsid w:val="00EB163D"/>
    <w:rsid w:val="00EC61F6"/>
    <w:rsid w:val="00ED3B46"/>
    <w:rsid w:val="00ED61DC"/>
    <w:rsid w:val="00ED773A"/>
    <w:rsid w:val="00EE601F"/>
    <w:rsid w:val="00EF066C"/>
    <w:rsid w:val="00EF5640"/>
    <w:rsid w:val="00F0347F"/>
    <w:rsid w:val="00F1528D"/>
    <w:rsid w:val="00F25DF6"/>
    <w:rsid w:val="00F319C8"/>
    <w:rsid w:val="00F378B3"/>
    <w:rsid w:val="00F517CB"/>
    <w:rsid w:val="00F53B71"/>
    <w:rsid w:val="00F600D7"/>
    <w:rsid w:val="00F61419"/>
    <w:rsid w:val="00F75B1A"/>
    <w:rsid w:val="00F805FD"/>
    <w:rsid w:val="00F80673"/>
    <w:rsid w:val="00F84407"/>
    <w:rsid w:val="00F93CAB"/>
    <w:rsid w:val="00FA000C"/>
    <w:rsid w:val="00FA0104"/>
    <w:rsid w:val="00FB5AC5"/>
    <w:rsid w:val="00FB60CE"/>
    <w:rsid w:val="00FC268E"/>
    <w:rsid w:val="00FD5A24"/>
    <w:rsid w:val="00FE19D5"/>
    <w:rsid w:val="00FE289D"/>
    <w:rsid w:val="00FE3D50"/>
    <w:rsid w:val="00FE6F0F"/>
    <w:rsid w:val="00FE7F2E"/>
    <w:rsid w:val="00FF465B"/>
    <w:rsid w:val="37553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567BC"/>
  <w15:docId w15:val="{A21C0A7A-AAC6-4006-B094-40B6B7FA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438CE"/>
    <w:pPr>
      <w:tabs>
        <w:tab w:val="center" w:pos="4680"/>
        <w:tab w:val="right" w:pos="9360"/>
      </w:tabs>
      <w:spacing w:line="240" w:lineRule="auto"/>
    </w:pPr>
  </w:style>
  <w:style w:type="character" w:customStyle="1" w:styleId="HeaderChar">
    <w:name w:val="Header Char"/>
    <w:basedOn w:val="DefaultParagraphFont"/>
    <w:link w:val="Header"/>
    <w:uiPriority w:val="99"/>
    <w:rsid w:val="00E438CE"/>
  </w:style>
  <w:style w:type="paragraph" w:styleId="Footer">
    <w:name w:val="footer"/>
    <w:basedOn w:val="Normal"/>
    <w:link w:val="FooterChar"/>
    <w:uiPriority w:val="99"/>
    <w:unhideWhenUsed/>
    <w:rsid w:val="00E438CE"/>
    <w:pPr>
      <w:tabs>
        <w:tab w:val="center" w:pos="4680"/>
        <w:tab w:val="right" w:pos="9360"/>
      </w:tabs>
      <w:spacing w:line="240" w:lineRule="auto"/>
    </w:pPr>
  </w:style>
  <w:style w:type="character" w:customStyle="1" w:styleId="FooterChar">
    <w:name w:val="Footer Char"/>
    <w:basedOn w:val="DefaultParagraphFont"/>
    <w:link w:val="Footer"/>
    <w:uiPriority w:val="99"/>
    <w:rsid w:val="00E438CE"/>
  </w:style>
  <w:style w:type="paragraph" w:styleId="Revision">
    <w:name w:val="Revision"/>
    <w:hidden/>
    <w:uiPriority w:val="99"/>
    <w:semiHidden/>
    <w:rsid w:val="00E65FA5"/>
    <w:pPr>
      <w:spacing w:line="240" w:lineRule="auto"/>
    </w:pPr>
  </w:style>
  <w:style w:type="character" w:styleId="CommentReference">
    <w:name w:val="annotation reference"/>
    <w:basedOn w:val="DefaultParagraphFont"/>
    <w:uiPriority w:val="99"/>
    <w:semiHidden/>
    <w:unhideWhenUsed/>
    <w:rsid w:val="00E65FA5"/>
    <w:rPr>
      <w:sz w:val="16"/>
      <w:szCs w:val="16"/>
    </w:rPr>
  </w:style>
  <w:style w:type="paragraph" w:styleId="CommentText">
    <w:name w:val="annotation text"/>
    <w:basedOn w:val="Normal"/>
    <w:link w:val="CommentTextChar"/>
    <w:uiPriority w:val="99"/>
    <w:unhideWhenUsed/>
    <w:rsid w:val="00E65FA5"/>
    <w:pPr>
      <w:spacing w:line="240" w:lineRule="auto"/>
    </w:pPr>
    <w:rPr>
      <w:sz w:val="20"/>
      <w:szCs w:val="20"/>
    </w:rPr>
  </w:style>
  <w:style w:type="character" w:customStyle="1" w:styleId="CommentTextChar">
    <w:name w:val="Comment Text Char"/>
    <w:basedOn w:val="DefaultParagraphFont"/>
    <w:link w:val="CommentText"/>
    <w:uiPriority w:val="99"/>
    <w:rsid w:val="00E65FA5"/>
    <w:rPr>
      <w:sz w:val="20"/>
      <w:szCs w:val="20"/>
    </w:rPr>
  </w:style>
  <w:style w:type="paragraph" w:styleId="CommentSubject">
    <w:name w:val="annotation subject"/>
    <w:basedOn w:val="CommentText"/>
    <w:next w:val="CommentText"/>
    <w:link w:val="CommentSubjectChar"/>
    <w:uiPriority w:val="99"/>
    <w:semiHidden/>
    <w:unhideWhenUsed/>
    <w:rsid w:val="00E65FA5"/>
    <w:rPr>
      <w:b/>
      <w:bCs/>
    </w:rPr>
  </w:style>
  <w:style w:type="character" w:customStyle="1" w:styleId="CommentSubjectChar">
    <w:name w:val="Comment Subject Char"/>
    <w:basedOn w:val="CommentTextChar"/>
    <w:link w:val="CommentSubject"/>
    <w:uiPriority w:val="99"/>
    <w:semiHidden/>
    <w:rsid w:val="00E65FA5"/>
    <w:rPr>
      <w:b/>
      <w:bCs/>
      <w:sz w:val="20"/>
      <w:szCs w:val="20"/>
    </w:rPr>
  </w:style>
  <w:style w:type="paragraph" w:styleId="FootnoteText">
    <w:name w:val="footnote text"/>
    <w:basedOn w:val="Normal"/>
    <w:link w:val="FootnoteTextChar"/>
    <w:uiPriority w:val="99"/>
    <w:semiHidden/>
    <w:unhideWhenUsed/>
    <w:rsid w:val="00E65FA5"/>
    <w:pPr>
      <w:spacing w:line="240" w:lineRule="auto"/>
    </w:pPr>
    <w:rPr>
      <w:sz w:val="20"/>
      <w:szCs w:val="20"/>
    </w:rPr>
  </w:style>
  <w:style w:type="character" w:customStyle="1" w:styleId="FootnoteTextChar">
    <w:name w:val="Footnote Text Char"/>
    <w:basedOn w:val="DefaultParagraphFont"/>
    <w:link w:val="FootnoteText"/>
    <w:uiPriority w:val="99"/>
    <w:semiHidden/>
    <w:rsid w:val="00E65FA5"/>
    <w:rPr>
      <w:sz w:val="20"/>
      <w:szCs w:val="20"/>
    </w:rPr>
  </w:style>
  <w:style w:type="character" w:styleId="FootnoteReference">
    <w:name w:val="footnote reference"/>
    <w:basedOn w:val="DefaultParagraphFont"/>
    <w:uiPriority w:val="99"/>
    <w:semiHidden/>
    <w:unhideWhenUsed/>
    <w:rsid w:val="00E65FA5"/>
    <w:rPr>
      <w:vertAlign w:val="superscript"/>
    </w:rPr>
  </w:style>
  <w:style w:type="character" w:styleId="Hyperlink">
    <w:name w:val="Hyperlink"/>
    <w:basedOn w:val="DefaultParagraphFont"/>
    <w:uiPriority w:val="99"/>
    <w:unhideWhenUsed/>
    <w:rsid w:val="00E65FA5"/>
    <w:rPr>
      <w:color w:val="0000FF" w:themeColor="hyperlink"/>
      <w:u w:val="single"/>
    </w:rPr>
  </w:style>
  <w:style w:type="character" w:styleId="UnresolvedMention">
    <w:name w:val="Unresolved Mention"/>
    <w:basedOn w:val="DefaultParagraphFont"/>
    <w:uiPriority w:val="99"/>
    <w:semiHidden/>
    <w:unhideWhenUsed/>
    <w:rsid w:val="00E65FA5"/>
    <w:rPr>
      <w:color w:val="605E5C"/>
      <w:shd w:val="clear" w:color="auto" w:fill="E1DFDD"/>
    </w:rPr>
  </w:style>
  <w:style w:type="character" w:styleId="Mention">
    <w:name w:val="Mention"/>
    <w:basedOn w:val="DefaultParagraphFont"/>
    <w:uiPriority w:val="99"/>
    <w:unhideWhenUsed/>
    <w:rsid w:val="00E65FA5"/>
    <w:rPr>
      <w:color w:val="2B579A"/>
      <w:shd w:val="clear" w:color="auto" w:fill="E1DFDD"/>
    </w:rPr>
  </w:style>
  <w:style w:type="character" w:customStyle="1" w:styleId="normaltextrun">
    <w:name w:val="normaltextrun"/>
    <w:basedOn w:val="DefaultParagraphFont"/>
    <w:rsid w:val="00565D84"/>
  </w:style>
  <w:style w:type="character" w:customStyle="1" w:styleId="eop">
    <w:name w:val="eop"/>
    <w:basedOn w:val="DefaultParagraphFont"/>
    <w:rsid w:val="00010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1" Type="http://schemas.openxmlformats.org/officeDocument/2006/relationships/image" Target="media/image1.jpeg"/></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mass.gov/info-details/grid-modernization-advisory-council-gmac" TargetMode="External"/><Relationship Id="rId2" Type="http://schemas.openxmlformats.org/officeDocument/2006/relationships/hyperlink" Target="https://www.mass.gov/info-details/clean-energy-transmission-working-group-cetwg" TargetMode="External"/><Relationship Id="rId1" Type="http://schemas.openxmlformats.org/officeDocument/2006/relationships/hyperlink" Target="https://www.mass.gov/info-details/clean-energy-transmission-working-group-cetwg" TargetMode="External"/><Relationship Id="rId4" Type="http://schemas.openxmlformats.org/officeDocument/2006/relationships/hyperlink" Target="https://www.mass.gov/info-details/grid-modernization-advisory-council-gm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7E6C89982BBFA40AD8012DACA8A907F" ma:contentTypeVersion="14" ma:contentTypeDescription="Create a new document." ma:contentTypeScope="" ma:versionID="f921d402c8caa1237bf3a46ab51674c7">
  <xsd:schema xmlns:xsd="http://www.w3.org/2001/XMLSchema" xmlns:xs="http://www.w3.org/2001/XMLSchema" xmlns:p="http://schemas.microsoft.com/office/2006/metadata/properties" xmlns:ns2="e12619c7-9a19-4dc6-ad29-a355e3b803fe" xmlns:ns3="338e5083-a46f-4766-8e64-ee827b9e16b3" targetNamespace="http://schemas.microsoft.com/office/2006/metadata/properties" ma:root="true" ma:fieldsID="c363a0b3621e13d2a95b4dd7e6aed626" ns2:_="" ns3:_="">
    <xsd:import namespace="e12619c7-9a19-4dc6-ad29-a355e3b803fe"/>
    <xsd:import namespace="338e5083-a46f-4766-8e64-ee827b9e16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2619c7-9a19-4dc6-ad29-a355e3b803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8e5083-a46f-4766-8e64-ee827b9e16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40902136-41aa-499f-a64f-709d0515415d}" ma:internalName="TaxCatchAll" ma:showField="CatchAllData" ma:web="338e5083-a46f-4766-8e64-ee827b9e16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338e5083-a46f-4766-8e64-ee827b9e16b3">
      <UserInfo>
        <DisplayName>Edington, Aurora (ENE)</DisplayName>
        <AccountId>116</AccountId>
        <AccountType/>
      </UserInfo>
      <UserInfo>
        <DisplayName>McDaniel, Sarah (ENE)</DisplayName>
        <AccountId>23</AccountId>
        <AccountType/>
      </UserInfo>
      <UserInfo>
        <DisplayName>Mahony, Elizabeth (ENE)</DisplayName>
        <AccountId>206</AccountId>
        <AccountType/>
      </UserInfo>
      <UserInfo>
        <DisplayName>Fox, Julia (ENE)</DisplayName>
        <AccountId>267</AccountId>
        <AccountType/>
      </UserInfo>
      <UserInfo>
        <DisplayName>Harkavy, Marian (ENE)</DisplayName>
        <AccountId>62</AccountId>
        <AccountType/>
      </UserInfo>
      <UserInfo>
        <DisplayName>Hatch, Susannah (ENE)</DisplayName>
        <AccountId>344</AccountId>
        <AccountType/>
      </UserInfo>
    </SharedWithUsers>
    <lcf76f155ced4ddcb4097134ff3c332f xmlns="e12619c7-9a19-4dc6-ad29-a355e3b803fe">
      <Terms xmlns="http://schemas.microsoft.com/office/infopath/2007/PartnerControls"/>
    </lcf76f155ced4ddcb4097134ff3c332f>
    <TaxCatchAll xmlns="338e5083-a46f-4766-8e64-ee827b9e16b3" xsi:nil="true"/>
  </documentManagement>
</p:properties>
</file>

<file path=customXml/itemProps1.xml><?xml version="1.0" encoding="utf-8"?>
<ds:datastoreItem xmlns:ds="http://schemas.openxmlformats.org/officeDocument/2006/customXml" ds:itemID="{81C1490C-A3DD-4D33-AB2A-44BD8C99133C}">
  <ds:schemaRefs>
    <ds:schemaRef ds:uri="http://schemas.openxmlformats.org/officeDocument/2006/bibliography"/>
  </ds:schemaRefs>
</ds:datastoreItem>
</file>

<file path=customXml/itemProps2.xml><?xml version="1.0" encoding="utf-8"?>
<ds:datastoreItem xmlns:ds="http://schemas.openxmlformats.org/officeDocument/2006/customXml" ds:itemID="{FCDCD639-271C-49F3-9058-A3F6E3B342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2619c7-9a19-4dc6-ad29-a355e3b803fe"/>
    <ds:schemaRef ds:uri="338e5083-a46f-4766-8e64-ee827b9e16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241339-E12D-4E4A-AF7E-AD6159A50254}">
  <ds:schemaRefs>
    <ds:schemaRef ds:uri="http://schemas.microsoft.com/sharepoint/v3/contenttype/forms"/>
  </ds:schemaRefs>
</ds:datastoreItem>
</file>

<file path=customXml/itemProps4.xml><?xml version="1.0" encoding="utf-8"?>
<ds:datastoreItem xmlns:ds="http://schemas.openxmlformats.org/officeDocument/2006/customXml" ds:itemID="{04A498DD-8582-4652-B3BF-A137ED2A51AE}">
  <ds:schemaRefs>
    <ds:schemaRef ds:uri="http://schemas.microsoft.com/office/2006/metadata/properties"/>
    <ds:schemaRef ds:uri="http://schemas.microsoft.com/office/infopath/2007/PartnerControls"/>
    <ds:schemaRef ds:uri="338e5083-a46f-4766-8e64-ee827b9e16b3"/>
    <ds:schemaRef ds:uri="e12619c7-9a19-4dc6-ad29-a355e3b803f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 Tohme</dc:creator>
  <cp:lastModifiedBy>Kate Tohme</cp:lastModifiedBy>
  <cp:revision>4</cp:revision>
  <dcterms:created xsi:type="dcterms:W3CDTF">2024-02-19T19:06:00Z</dcterms:created>
  <dcterms:modified xsi:type="dcterms:W3CDTF">2024-02-19T19:07:00Z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0x010100A7E6C89982BBFA40AD8012DACA8A907F</vt:lpwstr>
  </property>
  <property fmtid="{D5CDD505-2E9C-101B-9397-08002B2CF9AE}" pid="3" name="MediaServiceImageTags">
    <vt:lpwstr/>
  </property>
</Properties>
</file>